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p w:rsidR="00172EB1" w:rsidRDefault="004C2D1F" w:rsidP="00D72892">
      <w:pPr>
        <w:pStyle w:val="Sous-titre"/>
        <w:jc w:val="right"/>
        <w:rPr>
          <w:rFonts w:ascii="Times New Roman" w:hAnsi="Times New Roman" w:cs="Times New Roman"/>
        </w:rPr>
        <w:pPrChange w:id="1" w:author="marie-helene" w:date="2012-04-11T17:50:00Z">
          <w:pPr>
            <w:pStyle w:val="Sous-titre"/>
          </w:pPr>
        </w:pPrChange>
      </w:pPr>
      <w:r>
        <w:rPr>
          <w:noProof/>
          <w:lang w:eastAsia="fr-FR"/>
        </w:rPr>
        <mc:AlternateContent>
          <mc:Choice Requires="wps">
            <w:drawing>
              <wp:anchor distT="0" distB="0" distL="114300" distR="114300" simplePos="0" relativeHeight="251656704" behindDoc="0" locked="0" layoutInCell="1" allowOverlap="1">
                <wp:simplePos x="0" y="0"/>
                <wp:positionH relativeFrom="column">
                  <wp:posOffset>-2510155</wp:posOffset>
                </wp:positionH>
                <wp:positionV relativeFrom="paragraph">
                  <wp:posOffset>6045835</wp:posOffset>
                </wp:positionV>
                <wp:extent cx="5490210" cy="382270"/>
                <wp:effectExtent l="0" t="0" r="2540" b="0"/>
                <wp:wrapNone/>
                <wp:docPr id="10"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EB1" w:rsidRDefault="00172EB1">
                            <w:pPr>
                              <w:autoSpaceDE w:val="0"/>
                              <w:autoSpaceDN w:val="0"/>
                              <w:adjustRightInd w:val="0"/>
                              <w:rPr>
                                <w:rFonts w:ascii="Times New Roman" w:hAnsi="Times New Roman" w:cs="Times New Roman"/>
                                <w:i/>
                                <w:iCs/>
                                <w:color w:val="000000"/>
                                <w:sz w:val="48"/>
                                <w:szCs w:val="48"/>
                                <w:lang w:val="fr-FR"/>
                              </w:rPr>
                            </w:pPr>
                            <w:proofErr w:type="spellStart"/>
                            <w:r w:rsidRPr="004C2D1F">
                              <w:rPr>
                                <w:b/>
                                <w:bCs/>
                                <w:i/>
                                <w:iCs/>
                                <w:color w:val="000000"/>
                                <w:sz w:val="48"/>
                                <w:szCs w:val="48"/>
                                <w:lang w:val="fr-FR"/>
                                <w:rPrChange w:id="2" w:author="marie-helene" w:date="2012-04-11T17:39:00Z">
                                  <w:rPr>
                                    <w:b/>
                                    <w:bCs/>
                                    <w:i/>
                                    <w:iCs/>
                                    <w:color w:val="000000"/>
                                    <w:sz w:val="48"/>
                                    <w:szCs w:val="48"/>
                                  </w:rPr>
                                </w:rPrChange>
                              </w:rPr>
                              <w:t>AISM</w:t>
                            </w:r>
                            <w:r>
                              <w:rPr>
                                <w:color w:val="000000"/>
                                <w:lang w:val="fr-FR"/>
                              </w:rPr>
                              <w:t>Association</w:t>
                            </w:r>
                            <w:proofErr w:type="spellEnd"/>
                            <w:r>
                              <w:rPr>
                                <w:color w:val="000000"/>
                                <w:lang w:val="fr-FR"/>
                              </w:rPr>
                              <w:t xml:space="preserve"> Internationale de Signalisation Maritime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65pt;margin-top:476.05pt;width:432.3pt;height:30.1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" filled="f" fillcolor="#0c9" stroked="f">
                <v:textbox style="layout-flow:vertical;mso-layout-flow-alt:bottom-to-top">
                  <w:txbxContent>
                    <w:p w:rsidR="00172EB1" w:rsidRDefault="00172EB1">
                      <w:pPr>
                        <w:autoSpaceDE w:val="0"/>
                        <w:autoSpaceDN w:val="0"/>
                        <w:adjustRightInd w:val="0"/>
                        <w:rPr>
                          <w:rFonts w:ascii="Times New Roman" w:hAnsi="Times New Roman" w:cs="Times New Roman"/>
                          <w:i/>
                          <w:iCs/>
                          <w:color w:val="000000"/>
                          <w:sz w:val="48"/>
                          <w:szCs w:val="48"/>
                          <w:lang w:val="fr-FR"/>
                        </w:rPr>
                      </w:pPr>
                      <w:r w:rsidRPr="004C2D1F">
                        <w:rPr>
                          <w:b/>
                          <w:bCs/>
                          <w:i/>
                          <w:iCs/>
                          <w:color w:val="000000"/>
                          <w:sz w:val="48"/>
                          <w:szCs w:val="48"/>
                          <w:lang w:val="fr-FR"/>
                          <w:rPrChange w:id="3" w:author="marie-helene" w:date="2012-04-11T17:39:00Z">
                            <w:rPr>
                              <w:b/>
                              <w:bCs/>
                              <w:i/>
                              <w:iCs/>
                              <w:color w:val="000000"/>
                              <w:sz w:val="48"/>
                              <w:szCs w:val="48"/>
                            </w:rPr>
                          </w:rPrChange>
                        </w:rPr>
                        <w:t>AISM</w:t>
                      </w:r>
                      <w:r>
                        <w:rPr>
                          <w:color w:val="000000"/>
                          <w:lang w:val="fr-FR"/>
                        </w:rPr>
                        <w:t xml:space="preserve">Association Internationale de Signalisation Maritime           </w:t>
                      </w:r>
                      <w:r>
                        <w:rPr>
                          <w:b/>
                          <w:bCs/>
                          <w:i/>
                          <w:iCs/>
                          <w:color w:val="000000"/>
                          <w:sz w:val="48"/>
                          <w:szCs w:val="48"/>
                          <w:lang w:val="fr-FR"/>
                        </w:rPr>
                        <w:t>IALA</w:t>
                      </w:r>
                    </w:p>
                  </w:txbxContent>
                </v:textbox>
              </v:shape>
            </w:pict>
          </mc:Fallback>
        </mc:AlternateContent>
      </w:r>
      <w:r>
        <w:rPr>
          <w:noProof/>
          <w:lang w:eastAsia="fr-FR"/>
        </w:rPr>
        <mc:AlternateContent>
          <mc:Choice Requires="wps">
            <w:drawing>
              <wp:anchor distT="0" distB="0" distL="114298" distR="114298" simplePos="0" relativeHeight="251659776" behindDoc="0" locked="0" layoutInCell="1" allowOverlap="1">
                <wp:simplePos x="0" y="0"/>
                <wp:positionH relativeFrom="column">
                  <wp:posOffset>0</wp:posOffset>
                </wp:positionH>
                <wp:positionV relativeFrom="paragraph">
                  <wp:posOffset>157480</wp:posOffset>
                </wp:positionV>
                <wp:extent cx="9525" cy="8893175"/>
                <wp:effectExtent l="9525" t="5080" r="9525" b="7620"/>
                <wp:wrapNone/>
                <wp:docPr id="9"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88931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75pt,7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"/>
            </w:pict>
          </mc:Fallback>
        </mc:AlternateContent>
      </w:r>
      <w:r>
        <w:rPr>
          <w:noProof/>
          <w:lang w:eastAsia="fr-FR"/>
        </w:rPr>
        <mc:AlternateContent>
          <mc:Choice Requires="wps">
            <w:drawing>
              <wp:anchor distT="0" distB="0" distL="114298" distR="114298" simplePos="0" relativeHeight="251658752" behindDoc="0" locked="0" layoutInCell="1" allowOverlap="1">
                <wp:simplePos x="0" y="0"/>
                <wp:positionH relativeFrom="column">
                  <wp:posOffset>503555</wp:posOffset>
                </wp:positionH>
                <wp:positionV relativeFrom="paragraph">
                  <wp:posOffset>157480</wp:posOffset>
                </wp:positionV>
                <wp:extent cx="8890" cy="8900160"/>
                <wp:effectExtent l="8255" t="5080" r="11430" b="10160"/>
                <wp:wrapNone/>
                <wp:docPr id="8"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90" cy="89001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9.65pt,12.4pt" to="40.35pt,7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"/>
            </w:pict>
          </mc:Fallback>
        </mc:AlternateContent>
      </w:r>
      <w:r>
        <w:rPr>
          <w:noProof/>
          <w:lang w:eastAsia="fr-FR"/>
        </w:rPr>
        <mc:AlternateContent>
          <mc:Choice Requires="wps">
            <w:drawing>
              <wp:anchor distT="0" distB="0" distL="114300" distR="114300" simplePos="0" relativeHeight="251660800" behindDoc="0" locked="0" layoutInCell="1" allowOverlap="1">
                <wp:simplePos x="0" y="0"/>
                <wp:positionH relativeFrom="column">
                  <wp:posOffset>982980</wp:posOffset>
                </wp:positionH>
                <wp:positionV relativeFrom="paragraph">
                  <wp:posOffset>4667885</wp:posOffset>
                </wp:positionV>
                <wp:extent cx="5191760" cy="2610485"/>
                <wp:effectExtent l="1905" t="635" r="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1760" cy="26104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EB1" w:rsidRDefault="00172EB1">
                            <w:pPr>
                              <w:spacing w:before="3"/>
                              <w:ind w:right="70"/>
                              <w:jc w:val="center"/>
                              <w:rPr>
                                <w:sz w:val="36"/>
                                <w:szCs w:val="36"/>
                              </w:rPr>
                            </w:pPr>
                            <w:r>
                              <w:rPr>
                                <w:b/>
                                <w:bCs/>
                                <w:sz w:val="36"/>
                                <w:szCs w:val="36"/>
                              </w:rPr>
                              <w:t xml:space="preserve">The International </w:t>
                            </w:r>
                            <w:proofErr w:type="spellStart"/>
                            <w:r>
                              <w:rPr>
                                <w:w w:val="103"/>
                                <w:sz w:val="36"/>
                                <w:szCs w:val="36"/>
                              </w:rPr>
                              <w:t>Association</w:t>
                            </w:r>
                            <w:r>
                              <w:rPr>
                                <w:sz w:val="36"/>
                                <w:szCs w:val="36"/>
                              </w:rPr>
                              <w:t>of</w:t>
                            </w:r>
                            <w:proofErr w:type="spellEnd"/>
                          </w:p>
                          <w:p w:rsidR="00172EB1" w:rsidRDefault="00172EB1">
                            <w:pPr>
                              <w:spacing w:line="482" w:lineRule="exact"/>
                              <w:ind w:right="-49"/>
                              <w:jc w:val="center"/>
                              <w:rPr>
                                <w:sz w:val="36"/>
                                <w:szCs w:val="36"/>
                              </w:rPr>
                            </w:pPr>
                            <w:r>
                              <w:rPr>
                                <w:spacing w:val="40"/>
                                <w:sz w:val="36"/>
                                <w:szCs w:val="36"/>
                              </w:rPr>
                              <w:t xml:space="preserve">Marine Aids to Navigation and </w:t>
                            </w:r>
                            <w:r>
                              <w:rPr>
                                <w:sz w:val="36"/>
                                <w:szCs w:val="36"/>
                              </w:rPr>
                              <w:t xml:space="preserve">Lighthouse </w:t>
                            </w:r>
                            <w:r>
                              <w:rPr>
                                <w:w w:val="103"/>
                                <w:sz w:val="36"/>
                                <w:szCs w:val="36"/>
                              </w:rPr>
                              <w:t xml:space="preserve">Authorities </w:t>
                            </w:r>
                            <w:r>
                              <w:rPr>
                                <w:w w:val="109"/>
                                <w:sz w:val="36"/>
                                <w:szCs w:val="36"/>
                              </w:rPr>
                              <w:t>(IALA)</w:t>
                            </w:r>
                          </w:p>
                          <w:p w:rsidR="00172EB1" w:rsidRDefault="00172EB1">
                            <w:pPr>
                              <w:spacing w:before="1" w:line="200" w:lineRule="exact"/>
                              <w:rPr>
                                <w:rFonts w:ascii="Times New Roman" w:hAnsi="Times New Roman" w:cs="Times New Roman"/>
                                <w:sz w:val="20"/>
                                <w:szCs w:val="20"/>
                              </w:rPr>
                            </w:pPr>
                          </w:p>
                          <w:p w:rsidR="00172EB1" w:rsidRDefault="00172EB1">
                            <w:pPr>
                              <w:ind w:right="93"/>
                              <w:jc w:val="center"/>
                              <w:rPr>
                                <w:sz w:val="44"/>
                                <w:szCs w:val="44"/>
                              </w:rPr>
                            </w:pPr>
                            <w:r>
                              <w:rPr>
                                <w:w w:val="104"/>
                                <w:sz w:val="44"/>
                                <w:szCs w:val="44"/>
                              </w:rPr>
                              <w:t>AGREEMENT</w:t>
                            </w:r>
                          </w:p>
                          <w:p w:rsidR="00172EB1" w:rsidRDefault="00172EB1">
                            <w:pPr>
                              <w:autoSpaceDE w:val="0"/>
                              <w:autoSpaceDN w:val="0"/>
                              <w:adjustRightInd w:val="0"/>
                              <w:jc w:val="center"/>
                              <w:rPr>
                                <w:w w:val="109"/>
                                <w:sz w:val="36"/>
                                <w:szCs w:val="36"/>
                              </w:rPr>
                            </w:pPr>
                            <w:proofErr w:type="gramStart"/>
                            <w:r>
                              <w:rPr>
                                <w:sz w:val="36"/>
                                <w:szCs w:val="36"/>
                              </w:rPr>
                              <w:t>on</w:t>
                            </w:r>
                            <w:proofErr w:type="gramEnd"/>
                            <w:r>
                              <w:rPr>
                                <w:sz w:val="36"/>
                                <w:szCs w:val="36"/>
                              </w:rPr>
                              <w:t xml:space="preserve"> the IALA </w:t>
                            </w:r>
                            <w:r>
                              <w:rPr>
                                <w:w w:val="97"/>
                                <w:sz w:val="36"/>
                                <w:szCs w:val="36"/>
                              </w:rPr>
                              <w:t xml:space="preserve">Maritime </w:t>
                            </w:r>
                            <w:r>
                              <w:rPr>
                                <w:sz w:val="36"/>
                                <w:szCs w:val="36"/>
                              </w:rPr>
                              <w:t xml:space="preserve">Buoyage </w:t>
                            </w:r>
                            <w:r>
                              <w:rPr>
                                <w:w w:val="109"/>
                                <w:sz w:val="36"/>
                                <w:szCs w:val="36"/>
                              </w:rPr>
                              <w:t>System</w:t>
                            </w:r>
                          </w:p>
                          <w:p w:rsidR="00172EB1" w:rsidRDefault="00172EB1">
                            <w:pPr>
                              <w:autoSpaceDE w:val="0"/>
                              <w:autoSpaceDN w:val="0"/>
                              <w:adjustRightInd w:val="0"/>
                              <w:jc w:val="center"/>
                              <w:rPr>
                                <w:w w:val="109"/>
                                <w:sz w:val="36"/>
                                <w:szCs w:val="36"/>
                              </w:rPr>
                            </w:pPr>
                            <w:r>
                              <w:rPr>
                                <w:w w:val="109"/>
                                <w:sz w:val="36"/>
                                <w:szCs w:val="36"/>
                              </w:rPr>
                              <w:t>(</w:t>
                            </w:r>
                            <w:proofErr w:type="gramStart"/>
                            <w:r>
                              <w:rPr>
                                <w:w w:val="109"/>
                                <w:sz w:val="36"/>
                                <w:szCs w:val="36"/>
                              </w:rPr>
                              <w:t>????,</w:t>
                            </w:r>
                            <w:proofErr w:type="gramEnd"/>
                            <w:r>
                              <w:rPr>
                                <w:w w:val="109"/>
                                <w:sz w:val="36"/>
                                <w:szCs w:val="36"/>
                              </w:rPr>
                              <w:t xml:space="preserve"> Date, 2012)</w:t>
                            </w:r>
                          </w:p>
                          <w:p w:rsidR="00172EB1" w:rsidRDefault="00172EB1">
                            <w:pPr>
                              <w:autoSpaceDE w:val="0"/>
                              <w:autoSpaceDN w:val="0"/>
                              <w:adjustRightInd w:val="0"/>
                              <w:jc w:val="center"/>
                              <w:rPr>
                                <w:color w:val="000000"/>
                                <w:sz w:val="36"/>
                                <w:szCs w:val="36"/>
                              </w:rPr>
                            </w:pPr>
                            <w:proofErr w:type="gramStart"/>
                            <w:r>
                              <w:rPr>
                                <w:color w:val="000000"/>
                                <w:sz w:val="36"/>
                                <w:szCs w:val="36"/>
                              </w:rPr>
                              <w:t>and</w:t>
                            </w:r>
                            <w:proofErr w:type="gramEnd"/>
                          </w:p>
                          <w:p w:rsidR="00172EB1" w:rsidRDefault="00172EB1">
                            <w:pPr>
                              <w:autoSpaceDE w:val="0"/>
                              <w:autoSpaceDN w:val="0"/>
                              <w:adjustRightInd w:val="0"/>
                              <w:jc w:val="center"/>
                              <w:rPr>
                                <w:b/>
                                <w:bCs/>
                                <w:color w:val="000000"/>
                                <w:sz w:val="36"/>
                                <w:szCs w:val="36"/>
                              </w:rPr>
                            </w:pPr>
                            <w:r>
                              <w:rPr>
                                <w:color w:val="000000"/>
                                <w:sz w:val="36"/>
                                <w:szCs w:val="36"/>
                              </w:rPr>
                              <w:t>Rules annexed thereto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77.4pt;margin-top:367.55pt;width:408.8pt;height:205.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" filled="f" fillcolor="#0c9" stroked="f">
                <v:textbox>
                  <w:txbxContent>
                    <w:p w:rsidR="00172EB1" w:rsidRDefault="00172EB1">
                      <w:pPr>
                        <w:spacing w:before="3"/>
                        <w:ind w:right="70"/>
                        <w:jc w:val="center"/>
                        <w:rPr>
                          <w:sz w:val="36"/>
                          <w:szCs w:val="36"/>
                        </w:rPr>
                      </w:pPr>
                      <w:r>
                        <w:rPr>
                          <w:b/>
                          <w:bCs/>
                          <w:sz w:val="36"/>
                          <w:szCs w:val="36"/>
                        </w:rPr>
                        <w:t xml:space="preserve">The International </w:t>
                      </w:r>
                      <w:r>
                        <w:rPr>
                          <w:w w:val="103"/>
                          <w:sz w:val="36"/>
                          <w:szCs w:val="36"/>
                        </w:rPr>
                        <w:t>Association</w:t>
                      </w:r>
                      <w:r>
                        <w:rPr>
                          <w:sz w:val="36"/>
                          <w:szCs w:val="36"/>
                        </w:rPr>
                        <w:t>of</w:t>
                      </w:r>
                    </w:p>
                    <w:p w:rsidR="00172EB1" w:rsidRDefault="00172EB1">
                      <w:pPr>
                        <w:spacing w:line="482" w:lineRule="exact"/>
                        <w:ind w:right="-49"/>
                        <w:jc w:val="center"/>
                        <w:rPr>
                          <w:sz w:val="36"/>
                          <w:szCs w:val="36"/>
                        </w:rPr>
                      </w:pPr>
                      <w:r>
                        <w:rPr>
                          <w:spacing w:val="40"/>
                          <w:sz w:val="36"/>
                          <w:szCs w:val="36"/>
                        </w:rPr>
                        <w:t xml:space="preserve">Marine Aids to Navigation and </w:t>
                      </w:r>
                      <w:r>
                        <w:rPr>
                          <w:sz w:val="36"/>
                          <w:szCs w:val="36"/>
                        </w:rPr>
                        <w:t xml:space="preserve">Lighthouse </w:t>
                      </w:r>
                      <w:r>
                        <w:rPr>
                          <w:w w:val="103"/>
                          <w:sz w:val="36"/>
                          <w:szCs w:val="36"/>
                        </w:rPr>
                        <w:t xml:space="preserve">Authorities </w:t>
                      </w:r>
                      <w:r>
                        <w:rPr>
                          <w:w w:val="109"/>
                          <w:sz w:val="36"/>
                          <w:szCs w:val="36"/>
                        </w:rPr>
                        <w:t>(IALA)</w:t>
                      </w:r>
                    </w:p>
                    <w:p w:rsidR="00172EB1" w:rsidRDefault="00172EB1">
                      <w:pPr>
                        <w:spacing w:before="1" w:line="200" w:lineRule="exact"/>
                        <w:rPr>
                          <w:rFonts w:ascii="Times New Roman" w:hAnsi="Times New Roman" w:cs="Times New Roman"/>
                          <w:sz w:val="20"/>
                          <w:szCs w:val="20"/>
                        </w:rPr>
                      </w:pPr>
                    </w:p>
                    <w:p w:rsidR="00172EB1" w:rsidRDefault="00172EB1">
                      <w:pPr>
                        <w:ind w:right="93"/>
                        <w:jc w:val="center"/>
                        <w:rPr>
                          <w:sz w:val="44"/>
                          <w:szCs w:val="44"/>
                        </w:rPr>
                      </w:pPr>
                      <w:r>
                        <w:rPr>
                          <w:w w:val="104"/>
                          <w:sz w:val="44"/>
                          <w:szCs w:val="44"/>
                        </w:rPr>
                        <w:t>AGREEMENT</w:t>
                      </w:r>
                    </w:p>
                    <w:p w:rsidR="00172EB1" w:rsidRDefault="00172EB1">
                      <w:pPr>
                        <w:autoSpaceDE w:val="0"/>
                        <w:autoSpaceDN w:val="0"/>
                        <w:adjustRightInd w:val="0"/>
                        <w:jc w:val="center"/>
                        <w:rPr>
                          <w:w w:val="109"/>
                          <w:sz w:val="36"/>
                          <w:szCs w:val="36"/>
                        </w:rPr>
                      </w:pPr>
                      <w:r>
                        <w:rPr>
                          <w:sz w:val="36"/>
                          <w:szCs w:val="36"/>
                        </w:rPr>
                        <w:t xml:space="preserve">on the IALA </w:t>
                      </w:r>
                      <w:r>
                        <w:rPr>
                          <w:w w:val="97"/>
                          <w:sz w:val="36"/>
                          <w:szCs w:val="36"/>
                        </w:rPr>
                        <w:t xml:space="preserve">Maritime </w:t>
                      </w:r>
                      <w:r>
                        <w:rPr>
                          <w:sz w:val="36"/>
                          <w:szCs w:val="36"/>
                        </w:rPr>
                        <w:t xml:space="preserve">Buoyage </w:t>
                      </w:r>
                      <w:r>
                        <w:rPr>
                          <w:w w:val="109"/>
                          <w:sz w:val="36"/>
                          <w:szCs w:val="36"/>
                        </w:rPr>
                        <w:t>System</w:t>
                      </w:r>
                    </w:p>
                    <w:p w:rsidR="00172EB1" w:rsidRDefault="00172EB1">
                      <w:pPr>
                        <w:autoSpaceDE w:val="0"/>
                        <w:autoSpaceDN w:val="0"/>
                        <w:adjustRightInd w:val="0"/>
                        <w:jc w:val="center"/>
                        <w:rPr>
                          <w:w w:val="109"/>
                          <w:sz w:val="36"/>
                          <w:szCs w:val="36"/>
                        </w:rPr>
                      </w:pPr>
                      <w:r>
                        <w:rPr>
                          <w:w w:val="109"/>
                          <w:sz w:val="36"/>
                          <w:szCs w:val="36"/>
                        </w:rPr>
                        <w:t>(????, Date, 2012)</w:t>
                      </w:r>
                    </w:p>
                    <w:p w:rsidR="00172EB1" w:rsidRDefault="00172EB1">
                      <w:pPr>
                        <w:autoSpaceDE w:val="0"/>
                        <w:autoSpaceDN w:val="0"/>
                        <w:adjustRightInd w:val="0"/>
                        <w:jc w:val="center"/>
                        <w:rPr>
                          <w:color w:val="000000"/>
                          <w:sz w:val="36"/>
                          <w:szCs w:val="36"/>
                        </w:rPr>
                      </w:pPr>
                      <w:r>
                        <w:rPr>
                          <w:color w:val="000000"/>
                          <w:sz w:val="36"/>
                          <w:szCs w:val="36"/>
                        </w:rPr>
                        <w:t>and</w:t>
                      </w:r>
                    </w:p>
                    <w:p w:rsidR="00172EB1" w:rsidRDefault="00172EB1">
                      <w:pPr>
                        <w:autoSpaceDE w:val="0"/>
                        <w:autoSpaceDN w:val="0"/>
                        <w:adjustRightInd w:val="0"/>
                        <w:jc w:val="center"/>
                        <w:rPr>
                          <w:b/>
                          <w:bCs/>
                          <w:color w:val="000000"/>
                          <w:sz w:val="36"/>
                          <w:szCs w:val="36"/>
                        </w:rPr>
                      </w:pPr>
                      <w:r>
                        <w:rPr>
                          <w:color w:val="000000"/>
                          <w:sz w:val="36"/>
                          <w:szCs w:val="36"/>
                        </w:rPr>
                        <w:t>Rules annexed thereto</w:t>
                      </w:r>
                    </w:p>
                  </w:txbxContent>
                </v:textbox>
              </v:shape>
            </w:pict>
          </mc:Fallback>
        </mc:AlternateContent>
      </w:r>
      <w:r>
        <w:rPr>
          <w:noProof/>
          <w:lang w:eastAsia="fr-FR"/>
        </w:rPr>
        <mc:AlternateContent>
          <mc:Choice Requires="wps">
            <w:drawing>
              <wp:anchor distT="0" distB="0" distL="114300" distR="114300" simplePos="0" relativeHeight="251653632" behindDoc="0" locked="0" layoutInCell="1" allowOverlap="1">
                <wp:simplePos x="0" y="0"/>
                <wp:positionH relativeFrom="column">
                  <wp:posOffset>806450</wp:posOffset>
                </wp:positionH>
                <wp:positionV relativeFrom="paragraph">
                  <wp:posOffset>496570</wp:posOffset>
                </wp:positionV>
                <wp:extent cx="5419725" cy="2610485"/>
                <wp:effectExtent l="0" t="1270" r="3175" b="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9725" cy="261048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EB1" w:rsidRDefault="00172EB1">
                            <w:pPr>
                              <w:spacing w:before="3"/>
                              <w:ind w:right="70"/>
                              <w:jc w:val="center"/>
                              <w:rPr>
                                <w:sz w:val="36"/>
                                <w:szCs w:val="36"/>
                                <w:lang w:val="fr-FR"/>
                              </w:rPr>
                            </w:pPr>
                            <w:r w:rsidRPr="004C2D1F">
                              <w:rPr>
                                <w:b/>
                                <w:bCs/>
                                <w:w w:val="103"/>
                                <w:sz w:val="36"/>
                                <w:szCs w:val="36"/>
                                <w:lang w:val="fr-FR"/>
                                <w:rPrChange w:id="3" w:author="marie-helene" w:date="2012-04-11T17:39:00Z">
                                  <w:rPr>
                                    <w:b/>
                                    <w:bCs/>
                                    <w:w w:val="103"/>
                                    <w:sz w:val="36"/>
                                    <w:szCs w:val="36"/>
                                  </w:rPr>
                                </w:rPrChange>
                              </w:rPr>
                              <w:t>Association</w:t>
                            </w:r>
                            <w:r>
                              <w:rPr>
                                <w:sz w:val="36"/>
                                <w:szCs w:val="36"/>
                                <w:lang w:val="fr-FR"/>
                              </w:rPr>
                              <w:t xml:space="preserve"> Internationale de </w:t>
                            </w:r>
                            <w:r>
                              <w:rPr>
                                <w:spacing w:val="40"/>
                                <w:sz w:val="36"/>
                                <w:szCs w:val="36"/>
                                <w:lang w:val="fr-FR"/>
                              </w:rPr>
                              <w:t xml:space="preserve">Signalisation Maritime </w:t>
                            </w:r>
                            <w:r>
                              <w:rPr>
                                <w:w w:val="109"/>
                                <w:sz w:val="36"/>
                                <w:szCs w:val="36"/>
                                <w:lang w:val="fr-FR"/>
                              </w:rPr>
                              <w:t>(AISM)</w:t>
                            </w:r>
                          </w:p>
                          <w:p w:rsidR="00172EB1" w:rsidRDefault="00172EB1">
                            <w:pPr>
                              <w:spacing w:before="1" w:line="200" w:lineRule="exact"/>
                              <w:rPr>
                                <w:rFonts w:ascii="Times New Roman" w:hAnsi="Times New Roman" w:cs="Times New Roman"/>
                                <w:sz w:val="20"/>
                                <w:szCs w:val="20"/>
                                <w:lang w:val="fr-FR"/>
                              </w:rPr>
                            </w:pPr>
                          </w:p>
                          <w:p w:rsidR="00172EB1" w:rsidRDefault="00172EB1">
                            <w:pPr>
                              <w:ind w:right="93"/>
                              <w:jc w:val="center"/>
                              <w:rPr>
                                <w:sz w:val="44"/>
                                <w:szCs w:val="44"/>
                                <w:lang w:val="fr-FR"/>
                              </w:rPr>
                            </w:pPr>
                            <w:r>
                              <w:rPr>
                                <w:w w:val="104"/>
                                <w:sz w:val="44"/>
                                <w:szCs w:val="44"/>
                                <w:lang w:val="fr-FR"/>
                              </w:rPr>
                              <w:t>Accord</w:t>
                            </w:r>
                          </w:p>
                          <w:p w:rsidR="00172EB1" w:rsidRDefault="00172EB1">
                            <w:pPr>
                              <w:autoSpaceDE w:val="0"/>
                              <w:autoSpaceDN w:val="0"/>
                              <w:adjustRightInd w:val="0"/>
                              <w:jc w:val="center"/>
                              <w:rPr>
                                <w:sz w:val="36"/>
                                <w:szCs w:val="36"/>
                                <w:lang w:val="fr-FR"/>
                              </w:rPr>
                            </w:pPr>
                            <w:proofErr w:type="gramStart"/>
                            <w:r>
                              <w:rPr>
                                <w:sz w:val="36"/>
                                <w:szCs w:val="36"/>
                                <w:lang w:val="fr-FR"/>
                              </w:rPr>
                              <w:t>sur</w:t>
                            </w:r>
                            <w:proofErr w:type="gramEnd"/>
                            <w:r>
                              <w:rPr>
                                <w:sz w:val="36"/>
                                <w:szCs w:val="36"/>
                                <w:lang w:val="fr-FR"/>
                              </w:rPr>
                              <w:t xml:space="preserve"> le</w:t>
                            </w:r>
                          </w:p>
                          <w:p w:rsidR="00172EB1" w:rsidRDefault="00172EB1">
                            <w:pPr>
                              <w:autoSpaceDE w:val="0"/>
                              <w:autoSpaceDN w:val="0"/>
                              <w:adjustRightInd w:val="0"/>
                              <w:jc w:val="center"/>
                              <w:rPr>
                                <w:w w:val="109"/>
                                <w:sz w:val="36"/>
                                <w:szCs w:val="36"/>
                                <w:lang w:val="fr-FR"/>
                              </w:rPr>
                            </w:pPr>
                            <w:r>
                              <w:rPr>
                                <w:w w:val="109"/>
                                <w:sz w:val="36"/>
                                <w:szCs w:val="36"/>
                                <w:lang w:val="fr-FR"/>
                              </w:rPr>
                              <w:t>Système de Balisage maritime de l’AISM</w:t>
                            </w:r>
                          </w:p>
                          <w:p w:rsidR="00172EB1" w:rsidRDefault="00172EB1">
                            <w:pPr>
                              <w:autoSpaceDE w:val="0"/>
                              <w:autoSpaceDN w:val="0"/>
                              <w:adjustRightInd w:val="0"/>
                              <w:jc w:val="center"/>
                              <w:rPr>
                                <w:w w:val="109"/>
                                <w:sz w:val="36"/>
                                <w:szCs w:val="36"/>
                              </w:rPr>
                            </w:pPr>
                            <w:r>
                              <w:rPr>
                                <w:w w:val="109"/>
                                <w:sz w:val="36"/>
                                <w:szCs w:val="36"/>
                              </w:rPr>
                              <w:t>(</w:t>
                            </w:r>
                            <w:proofErr w:type="gramStart"/>
                            <w:r>
                              <w:rPr>
                                <w:w w:val="109"/>
                                <w:sz w:val="36"/>
                                <w:szCs w:val="36"/>
                              </w:rPr>
                              <w:t>????,</w:t>
                            </w:r>
                            <w:proofErr w:type="gramEnd"/>
                            <w:r>
                              <w:rPr>
                                <w:w w:val="109"/>
                                <w:sz w:val="36"/>
                                <w:szCs w:val="36"/>
                              </w:rPr>
                              <w:t xml:space="preserve"> Date, 2012)</w:t>
                            </w:r>
                          </w:p>
                          <w:p w:rsidR="00172EB1" w:rsidRDefault="00172EB1">
                            <w:pPr>
                              <w:autoSpaceDE w:val="0"/>
                              <w:autoSpaceDN w:val="0"/>
                              <w:adjustRightInd w:val="0"/>
                              <w:jc w:val="center"/>
                              <w:rPr>
                                <w:color w:val="000000"/>
                                <w:sz w:val="36"/>
                                <w:szCs w:val="36"/>
                              </w:rPr>
                            </w:pPr>
                            <w:proofErr w:type="gramStart"/>
                            <w:r>
                              <w:rPr>
                                <w:color w:val="000000"/>
                                <w:sz w:val="36"/>
                                <w:szCs w:val="36"/>
                              </w:rPr>
                              <w:t>et</w:t>
                            </w:r>
                            <w:proofErr w:type="gramEnd"/>
                          </w:p>
                          <w:p w:rsidR="00172EB1" w:rsidRDefault="00172EB1">
                            <w:pPr>
                              <w:autoSpaceDE w:val="0"/>
                              <w:autoSpaceDN w:val="0"/>
                              <w:adjustRightInd w:val="0"/>
                              <w:jc w:val="center"/>
                              <w:rPr>
                                <w:b/>
                                <w:bCs/>
                                <w:color w:val="000000"/>
                                <w:sz w:val="36"/>
                                <w:szCs w:val="36"/>
                              </w:rPr>
                            </w:pPr>
                            <w:proofErr w:type="spellStart"/>
                            <w:r>
                              <w:rPr>
                                <w:color w:val="000000"/>
                                <w:sz w:val="36"/>
                                <w:szCs w:val="36"/>
                              </w:rPr>
                              <w:t>Règles</w:t>
                            </w:r>
                            <w:proofErr w:type="spellEnd"/>
                            <w:r>
                              <w:rPr>
                                <w:color w:val="000000"/>
                                <w:sz w:val="36"/>
                                <w:szCs w:val="36"/>
                              </w:rPr>
                              <w:t xml:space="preserve"> y </w:t>
                            </w:r>
                            <w:proofErr w:type="spellStart"/>
                            <w:r>
                              <w:rPr>
                                <w:color w:val="000000"/>
                                <w:sz w:val="36"/>
                                <w:szCs w:val="36"/>
                              </w:rPr>
                              <w:t>annexées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left:0;text-align:left;margin-left:63.5pt;margin-top:39.1pt;width:426.75pt;height:205.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" filled="f" fillcolor="#0c9" stroked="f">
                <v:textbox>
                  <w:txbxContent>
                    <w:p w:rsidR="00172EB1" w:rsidRDefault="00172EB1">
                      <w:pPr>
                        <w:spacing w:before="3"/>
                        <w:ind w:right="70"/>
                        <w:jc w:val="center"/>
                        <w:rPr>
                          <w:sz w:val="36"/>
                          <w:szCs w:val="36"/>
                          <w:lang w:val="fr-FR"/>
                        </w:rPr>
                      </w:pPr>
                      <w:r w:rsidRPr="004C2D1F">
                        <w:rPr>
                          <w:b/>
                          <w:bCs/>
                          <w:w w:val="103"/>
                          <w:sz w:val="36"/>
                          <w:szCs w:val="36"/>
                          <w:lang w:val="fr-FR"/>
                          <w:rPrChange w:id="5" w:author="marie-helene" w:date="2012-04-11T17:39:00Z">
                            <w:rPr>
                              <w:b/>
                              <w:bCs/>
                              <w:w w:val="103"/>
                              <w:sz w:val="36"/>
                              <w:szCs w:val="36"/>
                            </w:rPr>
                          </w:rPrChange>
                        </w:rPr>
                        <w:t>Association</w:t>
                      </w:r>
                      <w:r>
                        <w:rPr>
                          <w:sz w:val="36"/>
                          <w:szCs w:val="36"/>
                          <w:lang w:val="fr-FR"/>
                        </w:rPr>
                        <w:t xml:space="preserve"> Internationale de </w:t>
                      </w:r>
                      <w:r>
                        <w:rPr>
                          <w:spacing w:val="40"/>
                          <w:sz w:val="36"/>
                          <w:szCs w:val="36"/>
                          <w:lang w:val="fr-FR"/>
                        </w:rPr>
                        <w:t xml:space="preserve">Signalisation Maritime </w:t>
                      </w:r>
                      <w:r>
                        <w:rPr>
                          <w:w w:val="109"/>
                          <w:sz w:val="36"/>
                          <w:szCs w:val="36"/>
                          <w:lang w:val="fr-FR"/>
                        </w:rPr>
                        <w:t>(AISM)</w:t>
                      </w:r>
                    </w:p>
                    <w:p w:rsidR="00172EB1" w:rsidRDefault="00172EB1">
                      <w:pPr>
                        <w:spacing w:before="1" w:line="200" w:lineRule="exact"/>
                        <w:rPr>
                          <w:rFonts w:ascii="Times New Roman" w:hAnsi="Times New Roman" w:cs="Times New Roman"/>
                          <w:sz w:val="20"/>
                          <w:szCs w:val="20"/>
                          <w:lang w:val="fr-FR"/>
                        </w:rPr>
                      </w:pPr>
                    </w:p>
                    <w:p w:rsidR="00172EB1" w:rsidRDefault="00172EB1">
                      <w:pPr>
                        <w:ind w:right="93"/>
                        <w:jc w:val="center"/>
                        <w:rPr>
                          <w:sz w:val="44"/>
                          <w:szCs w:val="44"/>
                          <w:lang w:val="fr-FR"/>
                        </w:rPr>
                      </w:pPr>
                      <w:r>
                        <w:rPr>
                          <w:w w:val="104"/>
                          <w:sz w:val="44"/>
                          <w:szCs w:val="44"/>
                          <w:lang w:val="fr-FR"/>
                        </w:rPr>
                        <w:t>Accord</w:t>
                      </w:r>
                    </w:p>
                    <w:p w:rsidR="00172EB1" w:rsidRDefault="00172EB1">
                      <w:pPr>
                        <w:autoSpaceDE w:val="0"/>
                        <w:autoSpaceDN w:val="0"/>
                        <w:adjustRightInd w:val="0"/>
                        <w:jc w:val="center"/>
                        <w:rPr>
                          <w:sz w:val="36"/>
                          <w:szCs w:val="36"/>
                          <w:lang w:val="fr-FR"/>
                        </w:rPr>
                      </w:pPr>
                      <w:r>
                        <w:rPr>
                          <w:sz w:val="36"/>
                          <w:szCs w:val="36"/>
                          <w:lang w:val="fr-FR"/>
                        </w:rPr>
                        <w:t>sur le</w:t>
                      </w:r>
                    </w:p>
                    <w:p w:rsidR="00172EB1" w:rsidRDefault="00172EB1">
                      <w:pPr>
                        <w:autoSpaceDE w:val="0"/>
                        <w:autoSpaceDN w:val="0"/>
                        <w:adjustRightInd w:val="0"/>
                        <w:jc w:val="center"/>
                        <w:rPr>
                          <w:w w:val="109"/>
                          <w:sz w:val="36"/>
                          <w:szCs w:val="36"/>
                          <w:lang w:val="fr-FR"/>
                        </w:rPr>
                      </w:pPr>
                      <w:r>
                        <w:rPr>
                          <w:w w:val="109"/>
                          <w:sz w:val="36"/>
                          <w:szCs w:val="36"/>
                          <w:lang w:val="fr-FR"/>
                        </w:rPr>
                        <w:t>Système de Balisage maritime de l’AISM</w:t>
                      </w:r>
                    </w:p>
                    <w:p w:rsidR="00172EB1" w:rsidRDefault="00172EB1">
                      <w:pPr>
                        <w:autoSpaceDE w:val="0"/>
                        <w:autoSpaceDN w:val="0"/>
                        <w:adjustRightInd w:val="0"/>
                        <w:jc w:val="center"/>
                        <w:rPr>
                          <w:w w:val="109"/>
                          <w:sz w:val="36"/>
                          <w:szCs w:val="36"/>
                        </w:rPr>
                      </w:pPr>
                      <w:r>
                        <w:rPr>
                          <w:w w:val="109"/>
                          <w:sz w:val="36"/>
                          <w:szCs w:val="36"/>
                        </w:rPr>
                        <w:t>(????, Date, 2012)</w:t>
                      </w:r>
                    </w:p>
                    <w:p w:rsidR="00172EB1" w:rsidRDefault="00172EB1">
                      <w:pPr>
                        <w:autoSpaceDE w:val="0"/>
                        <w:autoSpaceDN w:val="0"/>
                        <w:adjustRightInd w:val="0"/>
                        <w:jc w:val="center"/>
                        <w:rPr>
                          <w:color w:val="000000"/>
                          <w:sz w:val="36"/>
                          <w:szCs w:val="36"/>
                        </w:rPr>
                      </w:pPr>
                      <w:r>
                        <w:rPr>
                          <w:color w:val="000000"/>
                          <w:sz w:val="36"/>
                          <w:szCs w:val="36"/>
                        </w:rPr>
                        <w:t>et</w:t>
                      </w:r>
                    </w:p>
                    <w:p w:rsidR="00172EB1" w:rsidRDefault="00172EB1">
                      <w:pPr>
                        <w:autoSpaceDE w:val="0"/>
                        <w:autoSpaceDN w:val="0"/>
                        <w:adjustRightInd w:val="0"/>
                        <w:jc w:val="center"/>
                        <w:rPr>
                          <w:b/>
                          <w:bCs/>
                          <w:color w:val="000000"/>
                          <w:sz w:val="36"/>
                          <w:szCs w:val="36"/>
                        </w:rPr>
                      </w:pPr>
                      <w:r>
                        <w:rPr>
                          <w:color w:val="000000"/>
                          <w:sz w:val="36"/>
                          <w:szCs w:val="36"/>
                        </w:rPr>
                        <w:t>Règles y annexées</w:t>
                      </w:r>
                    </w:p>
                  </w:txbxContent>
                </v:textbox>
              </v:shape>
            </w:pict>
          </mc:Fallback>
        </mc:AlternateContent>
      </w:r>
      <w:r>
        <w:rPr>
          <w:noProof/>
          <w:lang w:eastAsia="fr-FR"/>
        </w:rPr>
        <w:drawing>
          <wp:anchor distT="0" distB="0" distL="114300" distR="114300" simplePos="0" relativeHeight="251654656" behindDoc="0" locked="0" layoutInCell="1" allowOverlap="1">
            <wp:simplePos x="0" y="0"/>
            <wp:positionH relativeFrom="column">
              <wp:posOffset>3001010</wp:posOffset>
            </wp:positionH>
            <wp:positionV relativeFrom="paragraph">
              <wp:posOffset>3342640</wp:posOffset>
            </wp:positionV>
            <wp:extent cx="898525" cy="1236980"/>
            <wp:effectExtent l="0" t="0" r="0" b="1270"/>
            <wp:wrapNone/>
            <wp:docPr id="7"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r-FR"/>
        </w:rPr>
        <mc:AlternateContent>
          <mc:Choice Requires="wps">
            <w:drawing>
              <wp:anchor distT="0" distB="0" distL="114300" distR="114300" simplePos="0" relativeHeight="251655680" behindDoc="0" locked="0" layoutInCell="1" allowOverlap="1">
                <wp:simplePos x="0" y="0"/>
                <wp:positionH relativeFrom="column">
                  <wp:posOffset>877570</wp:posOffset>
                </wp:positionH>
                <wp:positionV relativeFrom="paragraph">
                  <wp:posOffset>8525510</wp:posOffset>
                </wp:positionV>
                <wp:extent cx="4587875" cy="731520"/>
                <wp:effectExtent l="1270" t="635" r="1905" b="127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7315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EB1" w:rsidRDefault="00172EB1">
                            <w:pPr>
                              <w:autoSpaceDE w:val="0"/>
                              <w:autoSpaceDN w:val="0"/>
                              <w:adjustRightInd w:val="0"/>
                              <w:jc w:val="center"/>
                              <w:rPr>
                                <w:color w:val="000000"/>
                                <w:sz w:val="20"/>
                                <w:szCs w:val="20"/>
                                <w:lang w:val="fr-FR"/>
                              </w:rPr>
                            </w:pPr>
                            <w:r w:rsidRPr="004C2D1F">
                              <w:rPr>
                                <w:color w:val="000000"/>
                                <w:sz w:val="20"/>
                                <w:szCs w:val="20"/>
                                <w:lang w:val="fr-FR"/>
                                <w:rPrChange w:id="4" w:author="marie-helene" w:date="2012-04-11T17:39:00Z">
                                  <w:rPr>
                                    <w:color w:val="000000"/>
                                    <w:sz w:val="20"/>
                                    <w:szCs w:val="20"/>
                                  </w:rPr>
                                </w:rPrChange>
                              </w:rPr>
                              <w:t xml:space="preserve">10, rue des </w:t>
                            </w:r>
                            <w:proofErr w:type="spellStart"/>
                            <w:r w:rsidRPr="004C2D1F">
                              <w:rPr>
                                <w:color w:val="000000"/>
                                <w:sz w:val="20"/>
                                <w:szCs w:val="20"/>
                                <w:lang w:val="fr-FR"/>
                                <w:rPrChange w:id="5" w:author="marie-helene" w:date="2012-04-11T17:39:00Z">
                                  <w:rPr>
                                    <w:color w:val="000000"/>
                                    <w:sz w:val="20"/>
                                    <w:szCs w:val="20"/>
                                  </w:rPr>
                                </w:rPrChange>
                              </w:rPr>
                              <w:t>Gaudines</w:t>
                            </w:r>
                            <w:proofErr w:type="spellEnd"/>
                          </w:p>
                          <w:p w:rsidR="00172EB1" w:rsidRDefault="00172EB1">
                            <w:pPr>
                              <w:autoSpaceDE w:val="0"/>
                              <w:autoSpaceDN w:val="0"/>
                              <w:adjustRightInd w:val="0"/>
                              <w:jc w:val="center"/>
                              <w:rPr>
                                <w:color w:val="000000"/>
                                <w:sz w:val="20"/>
                                <w:szCs w:val="20"/>
                                <w:lang w:val="fr-FR"/>
                              </w:rPr>
                            </w:pPr>
                            <w:r>
                              <w:rPr>
                                <w:color w:val="000000"/>
                                <w:sz w:val="20"/>
                                <w:szCs w:val="20"/>
                                <w:lang w:val="fr-FR"/>
                              </w:rPr>
                              <w:t>78100 Saint Germain en Laye, France</w:t>
                            </w:r>
                          </w:p>
                          <w:p w:rsidR="00172EB1" w:rsidRDefault="00172EB1">
                            <w:pPr>
                              <w:autoSpaceDE w:val="0"/>
                              <w:autoSpaceDN w:val="0"/>
                              <w:adjustRightInd w:val="0"/>
                              <w:jc w:val="center"/>
                              <w:rPr>
                                <w:color w:val="000000"/>
                                <w:sz w:val="20"/>
                                <w:szCs w:val="20"/>
                              </w:rPr>
                            </w:pPr>
                            <w:r>
                              <w:rPr>
                                <w:color w:val="000000"/>
                                <w:sz w:val="20"/>
                                <w:szCs w:val="20"/>
                              </w:rPr>
                              <w:t xml:space="preserve">Telephone: +33 1 34 51 70 </w:t>
                            </w:r>
                            <w:proofErr w:type="gramStart"/>
                            <w:r>
                              <w:rPr>
                                <w:color w:val="000000"/>
                                <w:sz w:val="20"/>
                                <w:szCs w:val="20"/>
                              </w:rPr>
                              <w:t>01  Fax</w:t>
                            </w:r>
                            <w:proofErr w:type="gramEnd"/>
                            <w:r>
                              <w:rPr>
                                <w:color w:val="000000"/>
                                <w:sz w:val="20"/>
                                <w:szCs w:val="20"/>
                              </w:rPr>
                              <w:t>:  +33 1 34 51 82 05</w:t>
                            </w:r>
                          </w:p>
                          <w:p w:rsidR="00172EB1" w:rsidRDefault="00172EB1">
                            <w:pPr>
                              <w:autoSpaceDE w:val="0"/>
                              <w:autoSpaceDN w:val="0"/>
                              <w:adjustRightInd w:val="0"/>
                              <w:jc w:val="center"/>
                              <w:rPr>
                                <w:color w:val="000000"/>
                                <w:sz w:val="18"/>
                                <w:szCs w:val="18"/>
                                <w:lang w:val="fr-FR"/>
                              </w:rPr>
                            </w:pPr>
                            <w:proofErr w:type="gramStart"/>
                            <w:r>
                              <w:rPr>
                                <w:color w:val="000000"/>
                                <w:sz w:val="20"/>
                                <w:szCs w:val="20"/>
                              </w:rPr>
                              <w:t>e-mail</w:t>
                            </w:r>
                            <w:proofErr w:type="gramEnd"/>
                            <w:r>
                              <w:rPr>
                                <w:color w:val="000000"/>
                                <w:sz w:val="20"/>
                                <w:szCs w:val="20"/>
                              </w:rPr>
                              <w:t xml:space="preserve">:  </w:t>
                            </w:r>
                            <w:hyperlink r:id="rId9" w:history="1">
                              <w:r>
                                <w:rPr>
                                  <w:rStyle w:val="Lienhypertexte"/>
                                  <w:sz w:val="20"/>
                                  <w:szCs w:val="20"/>
                                </w:rPr>
                                <w:t>contact@iala-aism.org</w:t>
                              </w:r>
                            </w:hyperlink>
                            <w:r>
                              <w:rPr>
                                <w:color w:val="000000"/>
                                <w:sz w:val="20"/>
                                <w:szCs w:val="20"/>
                              </w:rPr>
                              <w:t xml:space="preserve">Internet: </w:t>
                            </w:r>
                            <w:hyperlink r:id="rId10" w:history="1">
                              <w:r>
                                <w:rPr>
                                  <w:rStyle w:val="Lienhypertexte"/>
                                  <w:sz w:val="20"/>
                                  <w:szCs w:val="20"/>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9.1pt;margin-top:671.3pt;width:361.25pt;height:57.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" filled="f" fillcolor="#0c9" stroked="f">
                <v:textbox>
                  <w:txbxContent>
                    <w:p w:rsidR="00172EB1" w:rsidRDefault="00172EB1">
                      <w:pPr>
                        <w:autoSpaceDE w:val="0"/>
                        <w:autoSpaceDN w:val="0"/>
                        <w:adjustRightInd w:val="0"/>
                        <w:jc w:val="center"/>
                        <w:rPr>
                          <w:color w:val="000000"/>
                          <w:sz w:val="20"/>
                          <w:szCs w:val="20"/>
                          <w:lang w:val="fr-FR"/>
                        </w:rPr>
                      </w:pPr>
                      <w:r w:rsidRPr="004C2D1F">
                        <w:rPr>
                          <w:color w:val="000000"/>
                          <w:sz w:val="20"/>
                          <w:szCs w:val="20"/>
                          <w:lang w:val="fr-FR"/>
                          <w:rPrChange w:id="7" w:author="marie-helene" w:date="2012-04-11T17:39:00Z">
                            <w:rPr>
                              <w:color w:val="000000"/>
                              <w:sz w:val="20"/>
                              <w:szCs w:val="20"/>
                            </w:rPr>
                          </w:rPrChange>
                        </w:rPr>
                        <w:t>10, rue des Gaudines</w:t>
                      </w:r>
                    </w:p>
                    <w:p w:rsidR="00172EB1" w:rsidRDefault="00172EB1">
                      <w:pPr>
                        <w:autoSpaceDE w:val="0"/>
                        <w:autoSpaceDN w:val="0"/>
                        <w:adjustRightInd w:val="0"/>
                        <w:jc w:val="center"/>
                        <w:rPr>
                          <w:color w:val="000000"/>
                          <w:sz w:val="20"/>
                          <w:szCs w:val="20"/>
                          <w:lang w:val="fr-FR"/>
                        </w:rPr>
                      </w:pPr>
                      <w:r>
                        <w:rPr>
                          <w:color w:val="000000"/>
                          <w:sz w:val="20"/>
                          <w:szCs w:val="20"/>
                          <w:lang w:val="fr-FR"/>
                        </w:rPr>
                        <w:t>78100 Saint Germain en Laye, France</w:t>
                      </w:r>
                    </w:p>
                    <w:p w:rsidR="00172EB1" w:rsidRDefault="00172EB1">
                      <w:pPr>
                        <w:autoSpaceDE w:val="0"/>
                        <w:autoSpaceDN w:val="0"/>
                        <w:adjustRightInd w:val="0"/>
                        <w:jc w:val="center"/>
                        <w:rPr>
                          <w:color w:val="000000"/>
                          <w:sz w:val="20"/>
                          <w:szCs w:val="20"/>
                        </w:rPr>
                      </w:pPr>
                      <w:r>
                        <w:rPr>
                          <w:color w:val="000000"/>
                          <w:sz w:val="20"/>
                          <w:szCs w:val="20"/>
                        </w:rPr>
                        <w:t>Telephone: +33 1 34 51 70 01  Fax:  +33 1 34 51 82 05</w:t>
                      </w:r>
                    </w:p>
                    <w:p w:rsidR="00172EB1" w:rsidRDefault="00172EB1">
                      <w:pPr>
                        <w:autoSpaceDE w:val="0"/>
                        <w:autoSpaceDN w:val="0"/>
                        <w:adjustRightInd w:val="0"/>
                        <w:jc w:val="center"/>
                        <w:rPr>
                          <w:color w:val="000000"/>
                          <w:sz w:val="18"/>
                          <w:szCs w:val="18"/>
                          <w:lang w:val="fr-FR"/>
                        </w:rPr>
                      </w:pPr>
                      <w:r>
                        <w:rPr>
                          <w:color w:val="000000"/>
                          <w:sz w:val="20"/>
                          <w:szCs w:val="20"/>
                        </w:rPr>
                        <w:t xml:space="preserve">e-mail:  </w:t>
                      </w:r>
                      <w:hyperlink r:id="rId11" w:history="1">
                        <w:r>
                          <w:rPr>
                            <w:rStyle w:val="Lienhypertexte"/>
                            <w:sz w:val="20"/>
                            <w:szCs w:val="20"/>
                          </w:rPr>
                          <w:t>contact@iala-aism.org</w:t>
                        </w:r>
                      </w:hyperlink>
                      <w:r>
                        <w:rPr>
                          <w:color w:val="000000"/>
                          <w:sz w:val="20"/>
                          <w:szCs w:val="20"/>
                        </w:rPr>
                        <w:t xml:space="preserve">Internet: </w:t>
                      </w:r>
                      <w:hyperlink r:id="rId12" w:history="1">
                        <w:r>
                          <w:rPr>
                            <w:rStyle w:val="Lienhypertexte"/>
                            <w:sz w:val="20"/>
                            <w:szCs w:val="20"/>
                          </w:rPr>
                          <w:t>www.iala-aism.org</w:t>
                        </w:r>
                      </w:hyperlink>
                    </w:p>
                  </w:txbxContent>
                </v:textbox>
              </v:shape>
            </w:pict>
          </mc:Fallback>
        </mc:AlternateContent>
      </w:r>
      <w:r>
        <w:rPr>
          <w:noProof/>
          <w:lang w:eastAsia="fr-FR"/>
        </w:rPr>
        <mc:AlternateContent>
          <mc:Choice Requires="wps">
            <w:drawing>
              <wp:anchor distT="0" distB="0" distL="114300" distR="114300" simplePos="0" relativeHeight="251657728" behindDoc="0" locked="0" layoutInCell="1" allowOverlap="1">
                <wp:simplePos x="0" y="0"/>
                <wp:positionH relativeFrom="column">
                  <wp:posOffset>-1143000</wp:posOffset>
                </wp:positionH>
                <wp:positionV relativeFrom="paragraph">
                  <wp:posOffset>1551305</wp:posOffset>
                </wp:positionV>
                <wp:extent cx="2844800" cy="471170"/>
                <wp:effectExtent l="0" t="2540" r="0" b="635"/>
                <wp:wrapNone/>
                <wp:docPr id="3"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72EB1" w:rsidRDefault="00172EB1">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30" type="#_x0000_t202" style="position:absolute;left:0;text-align:left;margin-left:-90pt;margin-top:122.15pt;width:224pt;height:37.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dpy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" filled="f" fillcolor="#0c9" stroked="f">
                <v:textbox style="layout-flow:vertical;mso-layout-flow-alt:bottom-to-top">
                  <w:txbxContent>
                    <w:p w:rsidR="00172EB1" w:rsidRDefault="00172EB1">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ins w:id="6" w:author="marie-helene" w:date="2012-04-11T17:50:00Z">
        <w:r w:rsidR="00D72892">
          <w:rPr>
            <w:rFonts w:ascii="Times New Roman" w:hAnsi="Times New Roman" w:cs="Times New Roman"/>
          </w:rPr>
          <w:t>LAP 10 / 5 / 1-2 Rev</w:t>
        </w:r>
      </w:ins>
      <w:bookmarkStart w:id="7" w:name="_GoBack"/>
      <w:bookmarkEnd w:id="7"/>
      <w:r w:rsidR="00172EB1">
        <w:rPr>
          <w:rFonts w:ascii="Times New Roman" w:hAnsi="Times New Roman" w:cs="Times New Roman"/>
        </w:rPr>
        <w:br w:type="page"/>
      </w:r>
      <w:bookmarkEnd w:id="0"/>
    </w:p>
    <w:p w:rsidR="00172EB1" w:rsidRDefault="00172EB1">
      <w:pPr>
        <w:pStyle w:val="Corpsdetexte"/>
        <w:rPr>
          <w:rFonts w:ascii="Times New Roman" w:hAnsi="Times New Roman" w:cs="Times New Roman"/>
        </w:rPr>
        <w:sectPr w:rsidR="00172EB1">
          <w:headerReference w:type="default" r:id="rId13"/>
          <w:footerReference w:type="default" r:id="rId14"/>
          <w:pgSz w:w="11906" w:h="16838" w:code="9"/>
          <w:pgMar w:top="1134" w:right="1134" w:bottom="1134" w:left="1134" w:header="567" w:footer="567" w:gutter="0"/>
          <w:cols w:space="708"/>
          <w:titlePg/>
          <w:docGrid w:linePitch="360"/>
        </w:sectPr>
      </w:pPr>
    </w:p>
    <w:p w:rsidR="00172EB1" w:rsidRDefault="00172EB1">
      <w:pPr>
        <w:pStyle w:val="Titre"/>
        <w:rPr>
          <w:rFonts w:ascii="Times New Roman" w:hAnsi="Times New Roman" w:cs="Times New Roman"/>
        </w:rPr>
      </w:pPr>
      <w:r>
        <w:rPr>
          <w:rFonts w:ascii="Times New Roman" w:hAnsi="Times New Roman" w:cs="Times New Roman"/>
        </w:rPr>
        <w:lastRenderedPageBreak/>
        <w:t xml:space="preserve">Association </w:t>
      </w:r>
      <w:r>
        <w:rPr>
          <w:rFonts w:ascii="Times New Roman" w:hAnsi="Times New Roman" w:cs="Times New Roman"/>
          <w:w w:val="103"/>
        </w:rPr>
        <w:t xml:space="preserve">Internationale </w:t>
      </w:r>
      <w:r>
        <w:rPr>
          <w:rFonts w:ascii="Times New Roman" w:hAnsi="Times New Roman" w:cs="Times New Roman"/>
        </w:rPr>
        <w:t xml:space="preserve">de Signalisation </w:t>
      </w:r>
      <w:r>
        <w:rPr>
          <w:rFonts w:ascii="Times New Roman" w:hAnsi="Times New Roman" w:cs="Times New Roman"/>
          <w:w w:val="102"/>
        </w:rPr>
        <w:t xml:space="preserve">Maritime </w:t>
      </w:r>
      <w:r>
        <w:rPr>
          <w:rFonts w:ascii="Times New Roman" w:hAnsi="Times New Roman" w:cs="Times New Roman"/>
          <w:w w:val="108"/>
        </w:rPr>
        <w:t>(AISM)</w:t>
      </w:r>
    </w:p>
    <w:p w:rsidR="00172EB1" w:rsidRDefault="00172EB1">
      <w:pPr>
        <w:spacing w:line="200" w:lineRule="exact"/>
        <w:rPr>
          <w:sz w:val="20"/>
          <w:szCs w:val="20"/>
          <w:lang w:val="fr-FR"/>
        </w:rPr>
      </w:pPr>
    </w:p>
    <w:p w:rsidR="00172EB1" w:rsidRDefault="00172EB1">
      <w:pPr>
        <w:pStyle w:val="Titre"/>
        <w:rPr>
          <w:rFonts w:ascii="Times New Roman" w:hAnsi="Times New Roman" w:cs="Times New Roman"/>
          <w:position w:val="-1"/>
        </w:rPr>
      </w:pPr>
      <w:r>
        <w:rPr>
          <w:w w:val="101"/>
        </w:rPr>
        <w:t xml:space="preserve">ACCORD </w:t>
      </w:r>
      <w:r>
        <w:rPr>
          <w:rFonts w:ascii="Times New Roman" w:hAnsi="Times New Roman" w:cs="Times New Roman"/>
        </w:rPr>
        <w:t xml:space="preserve">sur le </w:t>
      </w:r>
      <w:r>
        <w:rPr>
          <w:rFonts w:ascii="Times New Roman" w:hAnsi="Times New Roman" w:cs="Times New Roman"/>
          <w:w w:val="111"/>
        </w:rPr>
        <w:t xml:space="preserve">Système </w:t>
      </w:r>
      <w:r>
        <w:rPr>
          <w:rFonts w:ascii="Times New Roman" w:hAnsi="Times New Roman" w:cs="Times New Roman"/>
        </w:rPr>
        <w:t xml:space="preserve">de </w:t>
      </w:r>
      <w:r>
        <w:rPr>
          <w:rFonts w:ascii="Times New Roman" w:hAnsi="Times New Roman" w:cs="Times New Roman"/>
          <w:w w:val="98"/>
        </w:rPr>
        <w:t xml:space="preserve">Balisage </w:t>
      </w:r>
      <w:r>
        <w:rPr>
          <w:rFonts w:ascii="Times New Roman" w:hAnsi="Times New Roman" w:cs="Times New Roman"/>
          <w:position w:val="-1"/>
        </w:rPr>
        <w:t>Maritime de l'AISM</w:t>
      </w:r>
    </w:p>
    <w:p w:rsidR="00172EB1" w:rsidRDefault="00172EB1">
      <w:pPr>
        <w:pStyle w:val="Titre"/>
        <w:rPr>
          <w:rFonts w:ascii="Times New Roman" w:hAnsi="Times New Roman" w:cs="Times New Roman"/>
          <w:position w:val="-1"/>
        </w:rPr>
        <w:sectPr w:rsidR="00172EB1">
          <w:type w:val="continuous"/>
          <w:pgSz w:w="11906" w:h="16838" w:code="9"/>
          <w:pgMar w:top="1134" w:right="1134" w:bottom="1134" w:left="1134" w:header="567" w:footer="567" w:gutter="0"/>
          <w:cols w:space="708"/>
          <w:titlePg/>
          <w:docGrid w:linePitch="360"/>
        </w:sectPr>
      </w:pPr>
    </w:p>
    <w:p w:rsidR="00172EB1" w:rsidRDefault="00172EB1">
      <w:pPr>
        <w:pStyle w:val="Titre"/>
        <w:rPr>
          <w:rFonts w:ascii="Times New Roman" w:hAnsi="Times New Roman" w:cs="Times New Roman"/>
          <w:position w:val="-1"/>
        </w:rPr>
        <w:sectPr w:rsidR="00172EB1">
          <w:type w:val="continuous"/>
          <w:pgSz w:w="11906" w:h="16838" w:code="9"/>
          <w:pgMar w:top="1134" w:right="1134" w:bottom="1134" w:left="1134" w:header="567" w:footer="567" w:gutter="0"/>
          <w:cols w:num="2" w:space="708"/>
          <w:titlePg/>
          <w:docGrid w:linePitch="360"/>
        </w:sectPr>
      </w:pPr>
    </w:p>
    <w:p w:rsidR="00172EB1" w:rsidRDefault="00172EB1">
      <w:pPr>
        <w:pStyle w:val="Corpsdetexte"/>
        <w:rPr>
          <w:rFonts w:ascii="Times New Roman" w:hAnsi="Times New Roman" w:cs="Times New Roman"/>
        </w:rPr>
      </w:pPr>
      <w:r>
        <w:rPr>
          <w:rFonts w:ascii="Times New Roman" w:hAnsi="Times New Roman" w:cs="Times New Roman"/>
        </w:rPr>
        <w:lastRenderedPageBreak/>
        <w:t xml:space="preserve">Les </w:t>
      </w:r>
      <w:ins w:id="8" w:author="rootsib" w:date="2012-04-11T13:21:00Z">
        <w:r>
          <w:rPr>
            <w:rFonts w:ascii="Times New Roman" w:hAnsi="Times New Roman" w:cs="Times New Roman"/>
          </w:rPr>
          <w:t xml:space="preserve">États </w:t>
        </w:r>
      </w:ins>
      <w:del w:id="9" w:author="rootsib" w:date="2012-04-11T13:21:00Z">
        <w:r>
          <w:rPr>
            <w:rFonts w:ascii="Times New Roman" w:hAnsi="Times New Roman" w:cs="Times New Roman"/>
          </w:rPr>
          <w:delText xml:space="preserve">Etats </w:delText>
        </w:r>
      </w:del>
      <w:r>
        <w:rPr>
          <w:rFonts w:ascii="Times New Roman" w:hAnsi="Times New Roman" w:cs="Times New Roman"/>
        </w:rPr>
        <w:t xml:space="preserve">Parties </w:t>
      </w:r>
      <w:ins w:id="10" w:author="rootsib" w:date="2012-04-11T14:01:00Z">
        <w:r>
          <w:rPr>
            <w:rFonts w:ascii="Times New Roman" w:hAnsi="Times New Roman" w:cs="Times New Roman"/>
          </w:rPr>
          <w:t>au présent</w:t>
        </w:r>
      </w:ins>
      <w:del w:id="11" w:author="rootsib" w:date="2012-04-11T14:01:00Z">
        <w:r>
          <w:rPr>
            <w:rFonts w:ascii="Times New Roman" w:hAnsi="Times New Roman" w:cs="Times New Roman"/>
          </w:rPr>
          <w:delText>à cet</w:delText>
        </w:r>
      </w:del>
      <w:r>
        <w:rPr>
          <w:rFonts w:ascii="Times New Roman" w:hAnsi="Times New Roman" w:cs="Times New Roman"/>
        </w:rPr>
        <w:t xml:space="preserve"> </w:t>
      </w:r>
      <w:r>
        <w:rPr>
          <w:rFonts w:ascii="Times New Roman" w:hAnsi="Times New Roman" w:cs="Times New Roman"/>
          <w:w w:val="112"/>
        </w:rPr>
        <w:t>accord,</w:t>
      </w:r>
    </w:p>
    <w:p w:rsidR="00172EB1" w:rsidRDefault="00172EB1">
      <w:pPr>
        <w:pStyle w:val="Corpsdetexte"/>
        <w:rPr>
          <w:rFonts w:ascii="Times New Roman" w:hAnsi="Times New Roman" w:cs="Times New Roman"/>
        </w:rPr>
      </w:pPr>
      <w:r>
        <w:rPr>
          <w:rFonts w:ascii="Times New Roman" w:hAnsi="Times New Roman" w:cs="Times New Roman"/>
        </w:rPr>
        <w:t xml:space="preserve">DESIREUX de </w:t>
      </w:r>
      <w:r>
        <w:rPr>
          <w:rFonts w:ascii="Times New Roman" w:hAnsi="Times New Roman" w:cs="Times New Roman"/>
          <w:w w:val="108"/>
        </w:rPr>
        <w:t xml:space="preserve">promouvoir </w:t>
      </w:r>
      <w:r>
        <w:rPr>
          <w:rFonts w:ascii="Times New Roman" w:hAnsi="Times New Roman" w:cs="Times New Roman"/>
        </w:rPr>
        <w:t>la s</w:t>
      </w:r>
      <w:r>
        <w:rPr>
          <w:rFonts w:ascii="Times New Roman" w:hAnsi="Times New Roman" w:cs="Times New Roman"/>
          <w:color w:val="000000"/>
        </w:rPr>
        <w:t>é</w:t>
      </w:r>
      <w:r>
        <w:rPr>
          <w:rFonts w:ascii="Times New Roman" w:hAnsi="Times New Roman" w:cs="Times New Roman"/>
        </w:rPr>
        <w:t>curit</w:t>
      </w:r>
      <w:r>
        <w:rPr>
          <w:rFonts w:ascii="Times New Roman" w:hAnsi="Times New Roman" w:cs="Times New Roman"/>
          <w:color w:val="000000"/>
        </w:rPr>
        <w:t xml:space="preserve">é </w:t>
      </w:r>
      <w:r>
        <w:rPr>
          <w:rFonts w:ascii="Times New Roman" w:hAnsi="Times New Roman" w:cs="Times New Roman"/>
        </w:rPr>
        <w:t xml:space="preserve">de la navigation en </w:t>
      </w:r>
      <w:r>
        <w:rPr>
          <w:rFonts w:ascii="Times New Roman" w:hAnsi="Times New Roman" w:cs="Times New Roman"/>
          <w:color w:val="000000"/>
        </w:rPr>
        <w:t>é</w:t>
      </w:r>
      <w:r>
        <w:rPr>
          <w:rFonts w:ascii="Times New Roman" w:hAnsi="Times New Roman" w:cs="Times New Roman"/>
        </w:rPr>
        <w:t xml:space="preserve">tablissant </w:t>
      </w:r>
      <w:r>
        <w:rPr>
          <w:rFonts w:ascii="Times New Roman" w:hAnsi="Times New Roman" w:cs="Times New Roman"/>
          <w:w w:val="113"/>
        </w:rPr>
        <w:t xml:space="preserve">d'un </w:t>
      </w:r>
      <w:r>
        <w:rPr>
          <w:rFonts w:ascii="Times New Roman" w:hAnsi="Times New Roman" w:cs="Times New Roman"/>
          <w:w w:val="111"/>
        </w:rPr>
        <w:t xml:space="preserve">commun </w:t>
      </w:r>
      <w:r>
        <w:rPr>
          <w:rFonts w:ascii="Times New Roman" w:hAnsi="Times New Roman" w:cs="Times New Roman"/>
        </w:rPr>
        <w:t xml:space="preserve">accord et sous  les </w:t>
      </w:r>
      <w:r>
        <w:rPr>
          <w:rFonts w:ascii="Times New Roman" w:hAnsi="Times New Roman" w:cs="Times New Roman"/>
          <w:w w:val="109"/>
        </w:rPr>
        <w:t xml:space="preserve">auspices </w:t>
      </w:r>
      <w:r>
        <w:rPr>
          <w:rFonts w:ascii="Times New Roman" w:hAnsi="Times New Roman" w:cs="Times New Roman"/>
        </w:rPr>
        <w:t xml:space="preserve">de </w:t>
      </w:r>
      <w:r>
        <w:rPr>
          <w:rFonts w:ascii="Times New Roman" w:hAnsi="Times New Roman" w:cs="Times New Roman"/>
          <w:spacing w:val="3"/>
        </w:rPr>
        <w:t>l’</w:t>
      </w:r>
      <w:r>
        <w:rPr>
          <w:rFonts w:ascii="Times New Roman" w:hAnsi="Times New Roman" w:cs="Times New Roman"/>
        </w:rPr>
        <w:t xml:space="preserve">Association </w:t>
      </w:r>
      <w:r>
        <w:rPr>
          <w:rFonts w:ascii="Times New Roman" w:hAnsi="Times New Roman" w:cs="Times New Roman"/>
          <w:w w:val="109"/>
        </w:rPr>
        <w:t xml:space="preserve">Internationale </w:t>
      </w:r>
      <w:r>
        <w:rPr>
          <w:rFonts w:ascii="Times New Roman" w:hAnsi="Times New Roman" w:cs="Times New Roman"/>
          <w:w w:val="118"/>
        </w:rPr>
        <w:t xml:space="preserve">de </w:t>
      </w:r>
      <w:r>
        <w:rPr>
          <w:rFonts w:ascii="Times New Roman" w:hAnsi="Times New Roman" w:cs="Times New Roman"/>
          <w:w w:val="106"/>
        </w:rPr>
        <w:t xml:space="preserve">Signalisation </w:t>
      </w:r>
      <w:r>
        <w:rPr>
          <w:rFonts w:ascii="Times New Roman" w:hAnsi="Times New Roman" w:cs="Times New Roman"/>
        </w:rPr>
        <w:t xml:space="preserve">Maritime </w:t>
      </w:r>
      <w:r>
        <w:rPr>
          <w:rFonts w:ascii="Times New Roman" w:hAnsi="Times New Roman" w:cs="Times New Roman"/>
          <w:w w:val="108"/>
        </w:rPr>
        <w:t>(d</w:t>
      </w:r>
      <w:r>
        <w:rPr>
          <w:rFonts w:ascii="Times New Roman" w:hAnsi="Times New Roman" w:cs="Times New Roman"/>
          <w:color w:val="000000"/>
        </w:rPr>
        <w:t>é</w:t>
      </w:r>
      <w:r>
        <w:rPr>
          <w:rFonts w:ascii="Times New Roman" w:hAnsi="Times New Roman" w:cs="Times New Roman"/>
          <w:w w:val="108"/>
        </w:rPr>
        <w:t xml:space="preserve">nommée </w:t>
      </w:r>
      <w:r>
        <w:rPr>
          <w:rFonts w:ascii="Times New Roman" w:hAnsi="Times New Roman" w:cs="Times New Roman"/>
        </w:rPr>
        <w:t xml:space="preserve">ci-après « AISM ») un </w:t>
      </w:r>
      <w:r>
        <w:rPr>
          <w:rFonts w:ascii="Times New Roman" w:hAnsi="Times New Roman" w:cs="Times New Roman"/>
          <w:w w:val="110"/>
        </w:rPr>
        <w:t>syst</w:t>
      </w:r>
      <w:r>
        <w:rPr>
          <w:rFonts w:ascii="Times New Roman" w:hAnsi="Times New Roman" w:cs="Times New Roman"/>
          <w:color w:val="000000"/>
        </w:rPr>
        <w:t>è</w:t>
      </w:r>
      <w:r>
        <w:rPr>
          <w:rFonts w:ascii="Times New Roman" w:hAnsi="Times New Roman" w:cs="Times New Roman"/>
          <w:w w:val="110"/>
        </w:rPr>
        <w:t xml:space="preserve">me </w:t>
      </w:r>
      <w:r>
        <w:rPr>
          <w:rFonts w:ascii="Times New Roman" w:hAnsi="Times New Roman" w:cs="Times New Roman"/>
          <w:w w:val="108"/>
        </w:rPr>
        <w:t>harmonis</w:t>
      </w:r>
      <w:r>
        <w:rPr>
          <w:rFonts w:ascii="Times New Roman" w:hAnsi="Times New Roman" w:cs="Times New Roman"/>
          <w:color w:val="000000"/>
        </w:rPr>
        <w:t xml:space="preserve">é </w:t>
      </w:r>
      <w:r>
        <w:rPr>
          <w:rFonts w:ascii="Times New Roman" w:hAnsi="Times New Roman" w:cs="Times New Roman"/>
        </w:rPr>
        <w:t xml:space="preserve">de balisage </w:t>
      </w:r>
      <w:r>
        <w:rPr>
          <w:rFonts w:ascii="Times New Roman" w:hAnsi="Times New Roman" w:cs="Times New Roman"/>
          <w:w w:val="106"/>
        </w:rPr>
        <w:t>maritime;</w:t>
      </w:r>
    </w:p>
    <w:p w:rsidR="00172EB1" w:rsidRDefault="00172EB1">
      <w:pPr>
        <w:pStyle w:val="Corpsdetexte"/>
        <w:rPr>
          <w:rFonts w:ascii="Times New Roman" w:hAnsi="Times New Roman" w:cs="Times New Roman"/>
        </w:rPr>
      </w:pPr>
      <w:r>
        <w:rPr>
          <w:rFonts w:ascii="Times New Roman" w:hAnsi="Times New Roman" w:cs="Times New Roman"/>
        </w:rPr>
        <w:t>CONSIDERANT que ce r</w:t>
      </w:r>
      <w:r>
        <w:rPr>
          <w:rFonts w:ascii="Times New Roman" w:hAnsi="Times New Roman" w:cs="Times New Roman"/>
          <w:color w:val="000000"/>
        </w:rPr>
        <w:t>é</w:t>
      </w:r>
      <w:r>
        <w:rPr>
          <w:rFonts w:ascii="Times New Roman" w:hAnsi="Times New Roman" w:cs="Times New Roman"/>
        </w:rPr>
        <w:t xml:space="preserve">sultat peut être obtenu </w:t>
      </w:r>
      <w:r>
        <w:rPr>
          <w:rFonts w:ascii="Times New Roman" w:hAnsi="Times New Roman" w:cs="Times New Roman"/>
          <w:w w:val="109"/>
        </w:rPr>
        <w:t xml:space="preserve">maintenant </w:t>
      </w:r>
      <w:r>
        <w:rPr>
          <w:rFonts w:ascii="Times New Roman" w:hAnsi="Times New Roman" w:cs="Times New Roman"/>
        </w:rPr>
        <w:t xml:space="preserve">grâce à la conclusion d'un nouvel accord  visant  à </w:t>
      </w:r>
      <w:r>
        <w:rPr>
          <w:rFonts w:ascii="Times New Roman" w:hAnsi="Times New Roman" w:cs="Times New Roman"/>
          <w:w w:val="108"/>
        </w:rPr>
        <w:t xml:space="preserve">harmoniser </w:t>
      </w:r>
      <w:r>
        <w:rPr>
          <w:rFonts w:ascii="Times New Roman" w:hAnsi="Times New Roman" w:cs="Times New Roman"/>
        </w:rPr>
        <w:t xml:space="preserve">les systèmes de </w:t>
      </w:r>
      <w:r>
        <w:rPr>
          <w:rFonts w:ascii="Times New Roman" w:hAnsi="Times New Roman" w:cs="Times New Roman"/>
          <w:w w:val="106"/>
        </w:rPr>
        <w:t xml:space="preserve">balisage </w:t>
      </w:r>
      <w:r>
        <w:rPr>
          <w:rFonts w:ascii="Times New Roman" w:hAnsi="Times New Roman" w:cs="Times New Roman"/>
        </w:rPr>
        <w:t xml:space="preserve">combiné cardinal et latéral rouge à bâbord (Système A) et rouge à </w:t>
      </w:r>
      <w:r>
        <w:rPr>
          <w:rFonts w:ascii="Times New Roman" w:hAnsi="Times New Roman" w:cs="Times New Roman"/>
          <w:w w:val="103"/>
        </w:rPr>
        <w:t xml:space="preserve">tribord </w:t>
      </w:r>
      <w:r>
        <w:rPr>
          <w:rFonts w:ascii="Times New Roman" w:hAnsi="Times New Roman" w:cs="Times New Roman"/>
        </w:rPr>
        <w:t xml:space="preserve">(Projet de </w:t>
      </w:r>
      <w:r>
        <w:rPr>
          <w:rFonts w:ascii="Times New Roman" w:hAnsi="Times New Roman" w:cs="Times New Roman"/>
          <w:w w:val="109"/>
        </w:rPr>
        <w:t xml:space="preserve">Système </w:t>
      </w:r>
      <w:r>
        <w:rPr>
          <w:rFonts w:ascii="Times New Roman" w:hAnsi="Times New Roman" w:cs="Times New Roman"/>
        </w:rPr>
        <w:t xml:space="preserve">B) en les </w:t>
      </w:r>
      <w:r>
        <w:rPr>
          <w:rFonts w:ascii="Times New Roman" w:hAnsi="Times New Roman" w:cs="Times New Roman"/>
          <w:w w:val="109"/>
        </w:rPr>
        <w:t xml:space="preserve">transformant </w:t>
      </w:r>
      <w:r>
        <w:rPr>
          <w:rFonts w:ascii="Times New Roman" w:hAnsi="Times New Roman" w:cs="Times New Roman"/>
        </w:rPr>
        <w:t xml:space="preserve">en un seul système </w:t>
      </w:r>
      <w:r>
        <w:rPr>
          <w:rFonts w:ascii="Times New Roman" w:hAnsi="Times New Roman" w:cs="Times New Roman"/>
          <w:w w:val="109"/>
        </w:rPr>
        <w:t xml:space="preserve">combiné </w:t>
      </w:r>
      <w:r>
        <w:rPr>
          <w:rFonts w:ascii="Times New Roman" w:hAnsi="Times New Roman" w:cs="Times New Roman"/>
          <w:w w:val="111"/>
        </w:rPr>
        <w:t xml:space="preserve">dénommé « Système </w:t>
      </w:r>
      <w:r>
        <w:rPr>
          <w:rFonts w:ascii="Times New Roman" w:hAnsi="Times New Roman" w:cs="Times New Roman"/>
        </w:rPr>
        <w:t xml:space="preserve">de Balisage Maritime de l'AISM » prévoyant </w:t>
      </w:r>
      <w:r>
        <w:rPr>
          <w:rFonts w:ascii="Times New Roman" w:hAnsi="Times New Roman" w:cs="Times New Roman"/>
          <w:w w:val="110"/>
        </w:rPr>
        <w:t xml:space="preserve">deux </w:t>
      </w:r>
      <w:r>
        <w:rPr>
          <w:rFonts w:ascii="Times New Roman" w:hAnsi="Times New Roman" w:cs="Times New Roman"/>
        </w:rPr>
        <w:t xml:space="preserve">régions de balisage désignées par les </w:t>
      </w:r>
      <w:r>
        <w:rPr>
          <w:rFonts w:ascii="Times New Roman" w:hAnsi="Times New Roman" w:cs="Times New Roman"/>
          <w:w w:val="108"/>
        </w:rPr>
        <w:t xml:space="preserve">symboles </w:t>
      </w:r>
      <w:r>
        <w:rPr>
          <w:rFonts w:ascii="Times New Roman" w:hAnsi="Times New Roman" w:cs="Times New Roman"/>
        </w:rPr>
        <w:t>A et B ;</w:t>
      </w:r>
    </w:p>
    <w:p w:rsidR="00172EB1" w:rsidRDefault="00172EB1">
      <w:pPr>
        <w:pStyle w:val="Corpsdetexte"/>
        <w:rPr>
          <w:rFonts w:ascii="Times New Roman" w:hAnsi="Times New Roman" w:cs="Times New Roman"/>
        </w:rPr>
      </w:pPr>
      <w:r>
        <w:rPr>
          <w:rFonts w:ascii="Times New Roman" w:hAnsi="Times New Roman" w:cs="Times New Roman"/>
        </w:rPr>
        <w:t>PRENANT EN COMPTE la Résolution adoptée à la Conférence de Balisage de l'AISM le 20 novembre 1980 à Tokyo et lors de la 17</w:t>
      </w:r>
      <w:r>
        <w:rPr>
          <w:rFonts w:ascii="Times New Roman" w:hAnsi="Times New Roman" w:cs="Times New Roman"/>
          <w:vertAlign w:val="superscript"/>
        </w:rPr>
        <w:t>ème</w:t>
      </w:r>
      <w:r>
        <w:rPr>
          <w:rFonts w:ascii="Times New Roman" w:hAnsi="Times New Roman" w:cs="Times New Roman"/>
        </w:rPr>
        <w:t xml:space="preserve"> Conférence au Cap du 22 au 27 mars 2010 et l’Assemblée Générale concomitante ;</w:t>
      </w:r>
    </w:p>
    <w:p w:rsidR="00172EB1" w:rsidRDefault="00172EB1">
      <w:pPr>
        <w:pStyle w:val="Corpsdetexte"/>
        <w:rPr>
          <w:rFonts w:ascii="Times New Roman" w:hAnsi="Times New Roman" w:cs="Times New Roman"/>
        </w:rPr>
      </w:pPr>
      <w:r>
        <w:rPr>
          <w:rFonts w:ascii="Times New Roman" w:hAnsi="Times New Roman" w:cs="Times New Roman"/>
        </w:rPr>
        <w:t xml:space="preserve">TENANT EGALEMENT COMPTE du fait que le Comité de la Sécurité Maritime de l’Organisation </w:t>
      </w:r>
      <w:ins w:id="12" w:author="rootsib" w:date="2012-04-11T13:22:00Z">
        <w:r>
          <w:rPr>
            <w:rFonts w:ascii="Times New Roman" w:hAnsi="Times New Roman" w:cs="Times New Roman"/>
          </w:rPr>
          <w:t xml:space="preserve">Maritime </w:t>
        </w:r>
      </w:ins>
      <w:del w:id="13" w:author="rootsib" w:date="2012-04-11T13:23:00Z">
        <w:r>
          <w:rPr>
            <w:rFonts w:ascii="Times New Roman" w:hAnsi="Times New Roman" w:cs="Times New Roman"/>
          </w:rPr>
          <w:delText xml:space="preserve">Intergouvernementale </w:delText>
        </w:r>
      </w:del>
      <w:r>
        <w:rPr>
          <w:rFonts w:ascii="Times New Roman" w:hAnsi="Times New Roman" w:cs="Times New Roman"/>
        </w:rPr>
        <w:t xml:space="preserve">Consultative </w:t>
      </w:r>
      <w:del w:id="14" w:author="rootsib" w:date="2012-04-11T13:23:00Z">
        <w:r>
          <w:rPr>
            <w:rFonts w:ascii="Times New Roman" w:hAnsi="Times New Roman" w:cs="Times New Roman"/>
          </w:rPr>
          <w:delText>de la Navigation</w:delText>
        </w:r>
      </w:del>
      <w:ins w:id="15" w:author="rootsib" w:date="2012-04-11T13:23:00Z">
        <w:r>
          <w:rPr>
            <w:rFonts w:ascii="Times New Roman" w:hAnsi="Times New Roman" w:cs="Times New Roman"/>
          </w:rPr>
          <w:t>Internationale</w:t>
        </w:r>
      </w:ins>
      <w:del w:id="16" w:author="rootsib" w:date="2012-04-11T13:22:00Z">
        <w:r>
          <w:rPr>
            <w:rFonts w:ascii="Times New Roman" w:hAnsi="Times New Roman" w:cs="Times New Roman"/>
          </w:rPr>
          <w:delText xml:space="preserve"> Maritime</w:delText>
        </w:r>
      </w:del>
      <w:r>
        <w:rPr>
          <w:rFonts w:ascii="Times New Roman" w:hAnsi="Times New Roman" w:cs="Times New Roman"/>
        </w:rPr>
        <w:t xml:space="preserve">  (</w:t>
      </w:r>
      <w:proofErr w:type="spellStart"/>
      <w:r>
        <w:rPr>
          <w:rFonts w:ascii="Times New Roman" w:hAnsi="Times New Roman" w:cs="Times New Roman"/>
        </w:rPr>
        <w:t>OMCl</w:t>
      </w:r>
      <w:proofErr w:type="spellEnd"/>
      <w:r>
        <w:rPr>
          <w:rFonts w:ascii="Times New Roman" w:hAnsi="Times New Roman" w:cs="Times New Roman"/>
        </w:rPr>
        <w:t xml:space="preserve">) (renommée depuis </w:t>
      </w:r>
      <w:del w:id="17" w:author="rootsib" w:date="2012-04-11T13:22:00Z">
        <w:r>
          <w:rPr>
            <w:rFonts w:ascii="Times New Roman" w:hAnsi="Times New Roman" w:cs="Times New Roman"/>
          </w:rPr>
          <w:delText>l’</w:delText>
        </w:r>
      </w:del>
      <w:r>
        <w:rPr>
          <w:rFonts w:ascii="Times New Roman" w:hAnsi="Times New Roman" w:cs="Times New Roman"/>
        </w:rPr>
        <w:t>Organisation Maritime Internationale (OMI)) a adopté le Système de Balisage Maritime de l'AISM à sa 44ème session, et que le comité de la sécurité maritime de l’OMI en a adopté une révision lors de sa 88</w:t>
      </w:r>
      <w:r>
        <w:rPr>
          <w:rFonts w:ascii="Times New Roman" w:hAnsi="Times New Roman" w:cs="Times New Roman"/>
          <w:vertAlign w:val="superscript"/>
        </w:rPr>
        <w:t>ème</w:t>
      </w:r>
      <w:r>
        <w:rPr>
          <w:rFonts w:ascii="Times New Roman" w:hAnsi="Times New Roman" w:cs="Times New Roman"/>
        </w:rPr>
        <w:t xml:space="preserve"> session, et reconnaissant que l’AISM bénéficie du statut d’observateur à l’OMI en application de la Résolution A.42 (II) du 14 avril 1961 ;</w:t>
      </w:r>
    </w:p>
    <w:p w:rsidR="00172EB1" w:rsidRDefault="00172EB1">
      <w:pPr>
        <w:pStyle w:val="Corpsdetexte"/>
        <w:rPr>
          <w:rFonts w:ascii="Times New Roman" w:hAnsi="Times New Roman" w:cs="Times New Roman"/>
        </w:rPr>
      </w:pPr>
      <w:r>
        <w:rPr>
          <w:rFonts w:ascii="Times New Roman" w:hAnsi="Times New Roman" w:cs="Times New Roman"/>
        </w:rPr>
        <w:t>NE PERDANT PAS DE VUE le fait que les efforts tendant à une utilisation identique dans le monde des couleurs des marques latérales doivent  être poursuivis ;</w:t>
      </w:r>
    </w:p>
    <w:p w:rsidR="00172EB1" w:rsidRDefault="00172EB1">
      <w:pPr>
        <w:pStyle w:val="Corpsdetexte"/>
        <w:rPr>
          <w:rFonts w:ascii="Times New Roman" w:hAnsi="Times New Roman" w:cs="Times New Roman"/>
        </w:rPr>
      </w:pPr>
      <w:r>
        <w:rPr>
          <w:rFonts w:ascii="Times New Roman" w:hAnsi="Times New Roman" w:cs="Times New Roman"/>
        </w:rPr>
        <w:t>CONSCIENTS des dispositions de la Règle 13</w:t>
      </w:r>
      <w:ins w:id="18" w:author="rootsib" w:date="2012-04-11T13:23:00Z">
        <w:r>
          <w:rPr>
            <w:rFonts w:ascii="Times New Roman" w:hAnsi="Times New Roman" w:cs="Times New Roman"/>
          </w:rPr>
          <w:t xml:space="preserve"> </w:t>
        </w:r>
      </w:ins>
      <w:r>
        <w:rPr>
          <w:rFonts w:ascii="Times New Roman" w:hAnsi="Times New Roman" w:cs="Times New Roman"/>
        </w:rPr>
        <w:t xml:space="preserve">Chapitre V de la Convention Internationale pour la Sauvegarde de la Vie Humaine en Mer </w:t>
      </w:r>
      <w:ins w:id="19" w:author="rootsib" w:date="2012-04-11T13:23:00Z">
        <w:r>
          <w:rPr>
            <w:rFonts w:ascii="Times New Roman" w:hAnsi="Times New Roman" w:cs="Times New Roman"/>
          </w:rPr>
          <w:t xml:space="preserve">de </w:t>
        </w:r>
      </w:ins>
      <w:r>
        <w:rPr>
          <w:rFonts w:ascii="Times New Roman" w:hAnsi="Times New Roman" w:cs="Times New Roman"/>
        </w:rPr>
        <w:t>1974 telle qu’amendée ;</w:t>
      </w:r>
    </w:p>
    <w:p w:rsidR="00172EB1" w:rsidRDefault="00172EB1">
      <w:pPr>
        <w:pStyle w:val="Corpsdetexte"/>
        <w:rPr>
          <w:rFonts w:ascii="Times New Roman" w:hAnsi="Times New Roman" w:cs="Times New Roman"/>
        </w:rPr>
      </w:pPr>
      <w:r>
        <w:rPr>
          <w:rFonts w:ascii="Times New Roman" w:hAnsi="Times New Roman" w:cs="Times New Roman"/>
        </w:rPr>
        <w:t>SE SONT MIS D</w:t>
      </w:r>
      <w:r>
        <w:t>’</w:t>
      </w:r>
      <w:r>
        <w:rPr>
          <w:rFonts w:ascii="Times New Roman" w:hAnsi="Times New Roman" w:cs="Times New Roman"/>
        </w:rPr>
        <w:t>ACCORD sur les dispositions suivantes:</w:t>
      </w:r>
    </w:p>
    <w:p w:rsidR="00172EB1" w:rsidRDefault="00172EB1">
      <w:pPr>
        <w:pStyle w:val="Article"/>
        <w:rPr>
          <w:lang w:val="fr-FR"/>
        </w:rPr>
      </w:pPr>
      <w:r>
        <w:rPr>
          <w:lang w:val="fr-FR"/>
        </w:rPr>
        <w:t>ARTICLE I</w:t>
      </w:r>
    </w:p>
    <w:p w:rsidR="00172EB1" w:rsidRDefault="00172EB1">
      <w:pPr>
        <w:pStyle w:val="Corpsdetexte"/>
        <w:jc w:val="center"/>
        <w:rPr>
          <w:rFonts w:ascii="Times New Roman" w:hAnsi="Times New Roman" w:cs="Times New Roman"/>
        </w:rPr>
      </w:pPr>
      <w:r>
        <w:rPr>
          <w:rFonts w:ascii="Times New Roman" w:hAnsi="Times New Roman" w:cs="Times New Roman"/>
        </w:rPr>
        <w:t>Siège et Gouvernance</w:t>
      </w:r>
    </w:p>
    <w:p w:rsidR="00172EB1" w:rsidRDefault="00172EB1">
      <w:pPr>
        <w:pStyle w:val="Corpsdetexte"/>
        <w:rPr>
          <w:rFonts w:ascii="Times New Roman" w:hAnsi="Times New Roman" w:cs="Times New Roman"/>
        </w:rPr>
      </w:pPr>
      <w:r>
        <w:rPr>
          <w:rFonts w:ascii="Times New Roman" w:hAnsi="Times New Roman" w:cs="Times New Roman"/>
        </w:rPr>
        <w:t>L’AISM est établie par le présent accord en tant qu’organisation internationale, dont le siège est en France.</w:t>
      </w:r>
    </w:p>
    <w:p w:rsidR="00172EB1" w:rsidRDefault="00172EB1">
      <w:pPr>
        <w:pStyle w:val="Corpsdetexte"/>
        <w:rPr>
          <w:rFonts w:ascii="Times New Roman" w:hAnsi="Times New Roman" w:cs="Times New Roman"/>
        </w:rPr>
      </w:pPr>
      <w:r>
        <w:rPr>
          <w:rFonts w:ascii="Times New Roman" w:hAnsi="Times New Roman" w:cs="Times New Roman"/>
        </w:rPr>
        <w:t>L</w:t>
      </w:r>
      <w:del w:id="20" w:author="rootsib" w:date="2012-04-11T13:25:00Z">
        <w:r>
          <w:rPr>
            <w:rFonts w:ascii="Times New Roman" w:hAnsi="Times New Roman" w:cs="Times New Roman"/>
          </w:rPr>
          <w:delText>es organes de l</w:delText>
        </w:r>
      </w:del>
      <w:r>
        <w:rPr>
          <w:rFonts w:ascii="Times New Roman" w:hAnsi="Times New Roman" w:cs="Times New Roman"/>
        </w:rPr>
        <w:t>’AISM</w:t>
      </w:r>
      <w:del w:id="21" w:author="rootsib" w:date="2012-04-11T13:25:00Z">
        <w:r>
          <w:rPr>
            <w:rFonts w:ascii="Times New Roman" w:hAnsi="Times New Roman" w:cs="Times New Roman"/>
          </w:rPr>
          <w:delText xml:space="preserve"> sont</w:delText>
        </w:r>
      </w:del>
      <w:r>
        <w:rPr>
          <w:rFonts w:ascii="Times New Roman" w:hAnsi="Times New Roman" w:cs="Times New Roman"/>
        </w:rPr>
        <w:t xml:space="preserve"> </w:t>
      </w:r>
      <w:ins w:id="22" w:author="rootsib" w:date="2012-04-11T13:25:00Z">
        <w:r>
          <w:rPr>
            <w:rFonts w:ascii="Times New Roman" w:hAnsi="Times New Roman" w:cs="Times New Roman"/>
          </w:rPr>
          <w:t xml:space="preserve">comprend les organes suivants : </w:t>
        </w:r>
      </w:ins>
      <w:r>
        <w:rPr>
          <w:rFonts w:ascii="Times New Roman" w:hAnsi="Times New Roman" w:cs="Times New Roman"/>
        </w:rPr>
        <w:t xml:space="preserve">une Assemblée Générale, un Conseil et un Secrétariat dirigé par un Secrétaire général. </w:t>
      </w:r>
    </w:p>
    <w:p w:rsidR="00172EB1" w:rsidRDefault="00172EB1">
      <w:pPr>
        <w:pStyle w:val="Corpsdetexte"/>
        <w:rPr>
          <w:rFonts w:ascii="Times New Roman" w:hAnsi="Times New Roman" w:cs="Times New Roman"/>
        </w:rPr>
      </w:pPr>
      <w:r>
        <w:rPr>
          <w:rFonts w:ascii="Times New Roman" w:hAnsi="Times New Roman" w:cs="Times New Roman"/>
        </w:rPr>
        <w:t xml:space="preserve">L’AISM est dirigée par </w:t>
      </w:r>
      <w:ins w:id="23" w:author="rootsib" w:date="2012-04-11T13:26:00Z">
        <w:r>
          <w:rPr>
            <w:rFonts w:ascii="Times New Roman" w:hAnsi="Times New Roman" w:cs="Times New Roman"/>
          </w:rPr>
          <w:t xml:space="preserve">l’Assemblée Générale </w:t>
        </w:r>
      </w:ins>
      <w:del w:id="24" w:author="rootsib" w:date="2012-04-11T13:26:00Z">
        <w:r>
          <w:rPr>
            <w:rFonts w:ascii="Times New Roman" w:hAnsi="Times New Roman" w:cs="Times New Roman"/>
          </w:rPr>
          <w:delText>ses</w:delText>
        </w:r>
      </w:del>
      <w:r>
        <w:rPr>
          <w:rFonts w:ascii="Times New Roman" w:hAnsi="Times New Roman" w:cs="Times New Roman"/>
        </w:rPr>
        <w:t xml:space="preserve"> </w:t>
      </w:r>
      <w:ins w:id="25" w:author="rootsib" w:date="2012-04-11T13:26:00Z">
        <w:r>
          <w:rPr>
            <w:rFonts w:ascii="Times New Roman" w:hAnsi="Times New Roman" w:cs="Times New Roman"/>
          </w:rPr>
          <w:t xml:space="preserve">composée des délégués des </w:t>
        </w:r>
      </w:ins>
      <w:r>
        <w:rPr>
          <w:rFonts w:ascii="Times New Roman" w:hAnsi="Times New Roman" w:cs="Times New Roman"/>
        </w:rPr>
        <w:t xml:space="preserve">Membres </w:t>
      </w:r>
      <w:ins w:id="26" w:author="rootsib" w:date="2012-04-11T13:26:00Z">
        <w:r>
          <w:rPr>
            <w:rFonts w:ascii="Times New Roman" w:hAnsi="Times New Roman" w:cs="Times New Roman"/>
          </w:rPr>
          <w:t xml:space="preserve">de l’organisation </w:t>
        </w:r>
      </w:ins>
      <w:r>
        <w:rPr>
          <w:rFonts w:ascii="Times New Roman" w:hAnsi="Times New Roman" w:cs="Times New Roman"/>
        </w:rPr>
        <w:t xml:space="preserve">qui se réunissent </w:t>
      </w:r>
      <w:del w:id="27" w:author="rootsib" w:date="2012-04-11T13:27:00Z">
        <w:r>
          <w:rPr>
            <w:rFonts w:ascii="Times New Roman" w:hAnsi="Times New Roman" w:cs="Times New Roman"/>
          </w:rPr>
          <w:delText xml:space="preserve">lors d’une </w:delText>
        </w:r>
      </w:del>
      <w:del w:id="28" w:author="rootsib" w:date="2012-04-11T13:25:00Z">
        <w:r>
          <w:rPr>
            <w:rFonts w:ascii="Times New Roman" w:hAnsi="Times New Roman" w:cs="Times New Roman"/>
          </w:rPr>
          <w:delText xml:space="preserve">Assemblée Générale </w:delText>
        </w:r>
      </w:del>
      <w:r>
        <w:rPr>
          <w:rFonts w:ascii="Times New Roman" w:hAnsi="Times New Roman" w:cs="Times New Roman"/>
        </w:rPr>
        <w:t>à des intervalles n’excédant pas cinq ans.</w:t>
      </w:r>
    </w:p>
    <w:p w:rsidR="00172EB1" w:rsidRDefault="00172EB1">
      <w:pPr>
        <w:pStyle w:val="Corpsdetexte"/>
        <w:rPr>
          <w:ins w:id="29" w:author="rootsib" w:date="2012-04-11T13:38:00Z"/>
          <w:rFonts w:ascii="Times New Roman" w:hAnsi="Times New Roman" w:cs="Times New Roman"/>
        </w:rPr>
      </w:pPr>
      <w:ins w:id="30" w:author="rootsib" w:date="2012-04-11T13:37:00Z">
        <w:r>
          <w:rPr>
            <w:rFonts w:ascii="Times New Roman" w:hAnsi="Times New Roman" w:cs="Times New Roman"/>
            <w:highlight w:val="yellow"/>
          </w:rPr>
          <w:t>L’Assemblée générale se réunit en session ordinaire tous les 4 ans. Elle peut se réunir en session extraordinaire à la</w:t>
        </w:r>
        <w:r>
          <w:rPr>
            <w:rFonts w:ascii="Times New Roman" w:hAnsi="Times New Roman" w:cs="Times New Roman"/>
          </w:rPr>
          <w:t xml:space="preserve"> </w:t>
        </w:r>
        <w:r>
          <w:rPr>
            <w:rFonts w:ascii="Times New Roman" w:hAnsi="Times New Roman" w:cs="Times New Roman"/>
            <w:highlight w:val="yellow"/>
          </w:rPr>
          <w:t>demande du Conseil ou à la demande de la majorité de ses membres. A la fin de chaque session, l</w:t>
        </w:r>
      </w:ins>
      <w:ins w:id="31" w:author="rootsib" w:date="2012-04-11T13:38:00Z">
        <w:r>
          <w:rPr>
            <w:rFonts w:ascii="Times New Roman" w:hAnsi="Times New Roman" w:cs="Times New Roman"/>
            <w:highlight w:val="yellow"/>
          </w:rPr>
          <w:t>’</w:t>
        </w:r>
        <w:proofErr w:type="spellStart"/>
        <w:r>
          <w:rPr>
            <w:rFonts w:ascii="Times New Roman" w:hAnsi="Times New Roman" w:cs="Times New Roman"/>
            <w:highlight w:val="yellow"/>
          </w:rPr>
          <w:t>Asssemblée</w:t>
        </w:r>
        <w:proofErr w:type="spellEnd"/>
        <w:r>
          <w:rPr>
            <w:rFonts w:ascii="Times New Roman" w:hAnsi="Times New Roman" w:cs="Times New Roman"/>
            <w:highlight w:val="yellow"/>
          </w:rPr>
          <w:t xml:space="preserve"> générale choisit le lieu où se tiendra la prochaine réunion.</w:t>
        </w:r>
      </w:ins>
    </w:p>
    <w:p w:rsidR="00172EB1" w:rsidRDefault="00172EB1">
      <w:pPr>
        <w:pStyle w:val="Corpsdetexte"/>
        <w:numPr>
          <w:ins w:id="32" w:author="rootsib" w:date="2012-04-11T13:39:00Z"/>
        </w:numPr>
        <w:rPr>
          <w:rFonts w:ascii="Times New Roman" w:hAnsi="Times New Roman" w:cs="Times New Roman"/>
        </w:rPr>
      </w:pPr>
      <w:ins w:id="33" w:author="rootsib" w:date="2012-04-11T13:27:00Z">
        <w:r>
          <w:rPr>
            <w:rFonts w:ascii="Times New Roman" w:hAnsi="Times New Roman" w:cs="Times New Roman"/>
          </w:rPr>
          <w:lastRenderedPageBreak/>
          <w:t>L</w:t>
        </w:r>
      </w:ins>
      <w:del w:id="34" w:author="rootsib" w:date="2012-04-11T13:27:00Z">
        <w:r>
          <w:rPr>
            <w:rFonts w:ascii="Times New Roman" w:hAnsi="Times New Roman" w:cs="Times New Roman"/>
          </w:rPr>
          <w:delText>S</w:delText>
        </w:r>
      </w:del>
      <w:r>
        <w:rPr>
          <w:rFonts w:ascii="Times New Roman" w:hAnsi="Times New Roman" w:cs="Times New Roman"/>
        </w:rPr>
        <w:t xml:space="preserve">es fonctions </w:t>
      </w:r>
      <w:ins w:id="35" w:author="rootsib" w:date="2012-04-11T13:27:00Z">
        <w:r>
          <w:rPr>
            <w:rFonts w:ascii="Times New Roman" w:hAnsi="Times New Roman" w:cs="Times New Roman"/>
          </w:rPr>
          <w:t xml:space="preserve">de l’Assemblée Générale </w:t>
        </w:r>
      </w:ins>
      <w:r>
        <w:rPr>
          <w:rFonts w:ascii="Times New Roman" w:hAnsi="Times New Roman" w:cs="Times New Roman"/>
        </w:rPr>
        <w:t xml:space="preserve">sont de décider de la politique globale de l’AISM, élire les membres de son Conseil </w:t>
      </w:r>
      <w:r>
        <w:rPr>
          <w:rFonts w:ascii="Times New Roman" w:hAnsi="Times New Roman" w:cs="Times New Roman"/>
          <w:highlight w:val="yellow"/>
        </w:rPr>
        <w:t>et</w:t>
      </w:r>
      <w:r>
        <w:rPr>
          <w:rFonts w:ascii="Times New Roman" w:hAnsi="Times New Roman" w:cs="Times New Roman"/>
        </w:rPr>
        <w:t xml:space="preserve"> décider  des changements des statuts</w:t>
      </w:r>
      <w:ins w:id="36" w:author="rootsib" w:date="2012-04-11T13:40:00Z">
        <w:r>
          <w:rPr>
            <w:rFonts w:ascii="Times New Roman" w:hAnsi="Times New Roman" w:cs="Times New Roman"/>
            <w:highlight w:val="yellow"/>
          </w:rPr>
          <w:t>, et fixer la politique financière de l’organisation</w:t>
        </w:r>
      </w:ins>
      <w:r>
        <w:rPr>
          <w:rFonts w:ascii="Times New Roman" w:hAnsi="Times New Roman" w:cs="Times New Roman"/>
        </w:rPr>
        <w:t>.</w:t>
      </w:r>
    </w:p>
    <w:p w:rsidR="00172EB1" w:rsidRDefault="00172EB1">
      <w:pPr>
        <w:pStyle w:val="Corpsdetexte"/>
        <w:rPr>
          <w:rFonts w:ascii="Times New Roman" w:hAnsi="Times New Roman" w:cs="Times New Roman"/>
        </w:rPr>
      </w:pPr>
      <w:r>
        <w:rPr>
          <w:rFonts w:ascii="Times New Roman" w:hAnsi="Times New Roman" w:cs="Times New Roman"/>
        </w:rPr>
        <w:t xml:space="preserve">L’AISM est administrée par </w:t>
      </w:r>
      <w:ins w:id="37" w:author="rootsib" w:date="2012-04-11T13:28:00Z">
        <w:r>
          <w:rPr>
            <w:rFonts w:ascii="Times New Roman" w:hAnsi="Times New Roman" w:cs="Times New Roman"/>
          </w:rPr>
          <w:t>un</w:t>
        </w:r>
      </w:ins>
      <w:del w:id="38" w:author="rootsib" w:date="2012-04-11T13:28:00Z">
        <w:r>
          <w:rPr>
            <w:rFonts w:ascii="Times New Roman" w:hAnsi="Times New Roman" w:cs="Times New Roman"/>
          </w:rPr>
          <w:delText>le</w:delText>
        </w:r>
      </w:del>
      <w:r>
        <w:rPr>
          <w:rFonts w:ascii="Times New Roman" w:hAnsi="Times New Roman" w:cs="Times New Roman"/>
        </w:rPr>
        <w:t xml:space="preserve"> Conseil. Le Conseil élit un Président et un Vice-président parmi ses membres. </w:t>
      </w:r>
      <w:ins w:id="39" w:author="rootsib" w:date="2012-04-11T13:28:00Z">
        <w:r>
          <w:rPr>
            <w:rFonts w:ascii="Times New Roman" w:hAnsi="Times New Roman" w:cs="Times New Roman"/>
          </w:rPr>
          <w:t>Il élit p</w:t>
        </w:r>
      </w:ins>
      <w:del w:id="40" w:author="rootsib" w:date="2012-04-11T13:28:00Z">
        <w:r>
          <w:rPr>
            <w:rFonts w:ascii="Times New Roman" w:hAnsi="Times New Roman" w:cs="Times New Roman"/>
          </w:rPr>
          <w:delText>P</w:delText>
        </w:r>
      </w:del>
      <w:r>
        <w:rPr>
          <w:rFonts w:ascii="Times New Roman" w:hAnsi="Times New Roman" w:cs="Times New Roman"/>
        </w:rPr>
        <w:t>armi ses membres</w:t>
      </w:r>
      <w:del w:id="41" w:author="rootsib" w:date="2012-04-11T13:28:00Z">
        <w:r>
          <w:rPr>
            <w:rFonts w:ascii="Times New Roman" w:hAnsi="Times New Roman" w:cs="Times New Roman"/>
          </w:rPr>
          <w:delText>, il élit</w:delText>
        </w:r>
      </w:del>
      <w:r>
        <w:rPr>
          <w:rFonts w:ascii="Times New Roman" w:hAnsi="Times New Roman" w:cs="Times New Roman"/>
        </w:rPr>
        <w:t xml:space="preserve"> un Comité Financier Consultatif, comprenant au moins trois personnes, pour aider le Conseil en tant que de besoin, et </w:t>
      </w:r>
      <w:ins w:id="42" w:author="rootsib" w:date="2012-04-11T13:28:00Z">
        <w:r>
          <w:rPr>
            <w:rFonts w:ascii="Times New Roman" w:hAnsi="Times New Roman" w:cs="Times New Roman"/>
          </w:rPr>
          <w:t xml:space="preserve">il </w:t>
        </w:r>
      </w:ins>
      <w:r>
        <w:rPr>
          <w:rFonts w:ascii="Times New Roman" w:hAnsi="Times New Roman" w:cs="Times New Roman"/>
        </w:rPr>
        <w:t xml:space="preserve">élit le membre de ce comité qui remplira les fonctions de président du Comité et de Trésorier de l’organisation. </w:t>
      </w:r>
    </w:p>
    <w:p w:rsidR="00172EB1" w:rsidRDefault="00172EB1">
      <w:pPr>
        <w:pStyle w:val="Corpsdetexte"/>
        <w:rPr>
          <w:rFonts w:ascii="Times New Roman" w:hAnsi="Times New Roman" w:cs="Times New Roman"/>
        </w:rPr>
      </w:pPr>
      <w:r>
        <w:rPr>
          <w:rFonts w:ascii="Times New Roman" w:hAnsi="Times New Roman" w:cs="Times New Roman"/>
        </w:rPr>
        <w:t>Le Conseil nomme un Secrétaire général</w:t>
      </w:r>
      <w:ins w:id="43" w:author="rootsib" w:date="2012-04-11T13:29:00Z">
        <w:r>
          <w:rPr>
            <w:rFonts w:ascii="Times New Roman" w:hAnsi="Times New Roman" w:cs="Times New Roman"/>
          </w:rPr>
          <w:t xml:space="preserve">. Le Secrétaire général exerce es qualité les fonctions de Directeur général. Il est </w:t>
        </w:r>
      </w:ins>
      <w:ins w:id="44" w:author="rootsib" w:date="2012-04-11T13:30:00Z">
        <w:r>
          <w:rPr>
            <w:rFonts w:ascii="Times New Roman" w:hAnsi="Times New Roman" w:cs="Times New Roman"/>
          </w:rPr>
          <w:t>le</w:t>
        </w:r>
      </w:ins>
      <w:r>
        <w:rPr>
          <w:rFonts w:ascii="Times New Roman" w:hAnsi="Times New Roman" w:cs="Times New Roman"/>
        </w:rPr>
        <w:t xml:space="preserve"> </w:t>
      </w:r>
      <w:del w:id="45" w:author="rootsib" w:date="2012-04-11T13:30:00Z">
        <w:r>
          <w:rPr>
            <w:rFonts w:ascii="Times New Roman" w:hAnsi="Times New Roman" w:cs="Times New Roman"/>
          </w:rPr>
          <w:delText xml:space="preserve">pour agir en tant que </w:delText>
        </w:r>
      </w:del>
      <w:r>
        <w:rPr>
          <w:rFonts w:ascii="Times New Roman" w:hAnsi="Times New Roman" w:cs="Times New Roman"/>
        </w:rPr>
        <w:t>représentant légal</w:t>
      </w:r>
      <w:del w:id="46" w:author="rootsib" w:date="2012-04-11T13:30:00Z">
        <w:r>
          <w:rPr>
            <w:rFonts w:ascii="Times New Roman" w:hAnsi="Times New Roman" w:cs="Times New Roman"/>
          </w:rPr>
          <w:delText xml:space="preserve"> et Directeur général</w:delText>
        </w:r>
      </w:del>
      <w:r>
        <w:rPr>
          <w:rFonts w:ascii="Times New Roman" w:hAnsi="Times New Roman" w:cs="Times New Roman"/>
        </w:rPr>
        <w:t xml:space="preserve"> de l’AISM</w:t>
      </w:r>
      <w:ins w:id="47" w:author="rootsib" w:date="2012-04-11T13:30:00Z">
        <w:r>
          <w:rPr>
            <w:rFonts w:ascii="Times New Roman" w:hAnsi="Times New Roman" w:cs="Times New Roman"/>
            <w:highlight w:val="yellow"/>
          </w:rPr>
          <w:t>, et agit en tant que tel</w:t>
        </w:r>
      </w:ins>
      <w:r>
        <w:rPr>
          <w:rFonts w:ascii="Times New Roman" w:hAnsi="Times New Roman" w:cs="Times New Roman"/>
        </w:rPr>
        <w:t xml:space="preserve">. </w:t>
      </w:r>
    </w:p>
    <w:p w:rsidR="00172EB1" w:rsidRDefault="00172EB1">
      <w:pPr>
        <w:pStyle w:val="Corpsdetexte"/>
        <w:rPr>
          <w:rFonts w:ascii="Times New Roman" w:hAnsi="Times New Roman" w:cs="Times New Roman"/>
        </w:rPr>
      </w:pPr>
      <w:r>
        <w:rPr>
          <w:rFonts w:ascii="Times New Roman" w:hAnsi="Times New Roman" w:cs="Times New Roman"/>
        </w:rPr>
        <w:t>Les pouvoirs et responsabilités du Secrétaire général et ses conditions générales d’engagement sont fixés par le Conseil.</w:t>
      </w:r>
    </w:p>
    <w:p w:rsidR="00172EB1" w:rsidRDefault="00172EB1">
      <w:pPr>
        <w:pStyle w:val="Corpsdetexte"/>
        <w:rPr>
          <w:rFonts w:ascii="Times New Roman" w:hAnsi="Times New Roman" w:cs="Times New Roman"/>
        </w:rPr>
      </w:pPr>
      <w:r>
        <w:rPr>
          <w:rFonts w:ascii="Times New Roman" w:hAnsi="Times New Roman" w:cs="Times New Roman"/>
        </w:rPr>
        <w:t>Le Secrétaire général est aidé par un Secrétariat permanent.</w:t>
      </w:r>
    </w:p>
    <w:p w:rsidR="00172EB1" w:rsidRDefault="00172EB1">
      <w:pPr>
        <w:pStyle w:val="Article"/>
        <w:rPr>
          <w:lang w:val="fr-FR"/>
        </w:rPr>
      </w:pPr>
      <w:r>
        <w:rPr>
          <w:lang w:val="fr-FR"/>
        </w:rPr>
        <w:t xml:space="preserve">ARTICLE </w:t>
      </w:r>
      <w:r>
        <w:rPr>
          <w:w w:val="88"/>
          <w:lang w:val="fr-FR"/>
        </w:rPr>
        <w:t>II</w:t>
      </w:r>
    </w:p>
    <w:p w:rsidR="00172EB1" w:rsidRDefault="00172EB1">
      <w:pPr>
        <w:pStyle w:val="Corpsdetexte"/>
        <w:jc w:val="center"/>
        <w:rPr>
          <w:rFonts w:ascii="Times New Roman" w:hAnsi="Times New Roman" w:cs="Times New Roman"/>
        </w:rPr>
      </w:pPr>
      <w:r>
        <w:rPr>
          <w:rFonts w:ascii="Times New Roman" w:hAnsi="Times New Roman" w:cs="Times New Roman"/>
        </w:rPr>
        <w:t>Objectifs et moyens</w:t>
      </w:r>
    </w:p>
    <w:p w:rsidR="00172EB1" w:rsidRDefault="00172EB1">
      <w:pPr>
        <w:pStyle w:val="Corpsdetexte"/>
        <w:rPr>
          <w:rFonts w:ascii="Times New Roman" w:hAnsi="Times New Roman" w:cs="Times New Roman"/>
        </w:rPr>
      </w:pPr>
      <w:r>
        <w:rPr>
          <w:rFonts w:ascii="Times New Roman" w:hAnsi="Times New Roman" w:cs="Times New Roman"/>
        </w:rPr>
        <w:t xml:space="preserve">L’objectif de l’AISM est de veiller, par l’harmonisation et l’amélioration des aides à la navigation mondiale, et </w:t>
      </w:r>
      <w:ins w:id="48" w:author="rootsib" w:date="2012-04-11T13:31:00Z">
        <w:r>
          <w:rPr>
            <w:rFonts w:ascii="Times New Roman" w:hAnsi="Times New Roman" w:cs="Times New Roman"/>
            <w:highlight w:val="yellow"/>
          </w:rPr>
          <w:t>par</w:t>
        </w:r>
        <w:r>
          <w:rPr>
            <w:rFonts w:ascii="Times New Roman" w:hAnsi="Times New Roman" w:cs="Times New Roman"/>
          </w:rPr>
          <w:t xml:space="preserve"> </w:t>
        </w:r>
      </w:ins>
      <w:r>
        <w:rPr>
          <w:rFonts w:ascii="Times New Roman" w:hAnsi="Times New Roman" w:cs="Times New Roman"/>
        </w:rPr>
        <w:t xml:space="preserve">tout autre moyen, à ce que les mouvements des navires soient surs, économiques et efficaces, pour le bénéfice de la communauté maritime et </w:t>
      </w:r>
      <w:ins w:id="49" w:author="rootsib" w:date="2012-04-11T13:31:00Z">
        <w:r>
          <w:rPr>
            <w:rFonts w:ascii="Times New Roman" w:hAnsi="Times New Roman" w:cs="Times New Roman"/>
            <w:highlight w:val="yellow"/>
          </w:rPr>
          <w:t>dans le souci de</w:t>
        </w:r>
        <w:r>
          <w:rPr>
            <w:rFonts w:ascii="Times New Roman" w:hAnsi="Times New Roman" w:cs="Times New Roman"/>
          </w:rPr>
          <w:t xml:space="preserve"> </w:t>
        </w:r>
      </w:ins>
      <w:r>
        <w:rPr>
          <w:rFonts w:ascii="Times New Roman" w:hAnsi="Times New Roman" w:cs="Times New Roman"/>
        </w:rPr>
        <w:t>la protection de l'environnement.</w:t>
      </w:r>
    </w:p>
    <w:p w:rsidR="00172EB1" w:rsidRDefault="00172EB1">
      <w:pPr>
        <w:pStyle w:val="Corpsdetexte"/>
        <w:rPr>
          <w:rFonts w:ascii="Times New Roman" w:hAnsi="Times New Roman" w:cs="Times New Roman"/>
        </w:rPr>
      </w:pPr>
      <w:r>
        <w:rPr>
          <w:rFonts w:ascii="Times New Roman" w:hAnsi="Times New Roman" w:cs="Times New Roman"/>
        </w:rPr>
        <w:t xml:space="preserve">L’AISM est apolitique et laïque. </w:t>
      </w:r>
    </w:p>
    <w:p w:rsidR="00172EB1" w:rsidRDefault="00172EB1">
      <w:pPr>
        <w:pStyle w:val="Corpsdetexte"/>
        <w:rPr>
          <w:rFonts w:ascii="Times New Roman" w:hAnsi="Times New Roman" w:cs="Times New Roman"/>
        </w:rPr>
      </w:pPr>
      <w:r>
        <w:rPr>
          <w:rFonts w:ascii="Times New Roman" w:hAnsi="Times New Roman" w:cs="Times New Roman"/>
        </w:rPr>
        <w:t>L’AISM rassemble les services et les organisations concernés par la fourniture ou l’entretien des aides à la navigation maritime ou d’autres activités annexes en mer ou dans les eaux intérieures.</w:t>
      </w:r>
    </w:p>
    <w:p w:rsidR="00172EB1" w:rsidRDefault="00172EB1">
      <w:pPr>
        <w:pStyle w:val="Corpsdetexte"/>
        <w:rPr>
          <w:rFonts w:ascii="Times New Roman" w:hAnsi="Times New Roman" w:cs="Times New Roman"/>
        </w:rPr>
      </w:pPr>
      <w:r>
        <w:rPr>
          <w:rFonts w:ascii="Times New Roman" w:hAnsi="Times New Roman" w:cs="Times New Roman"/>
        </w:rPr>
        <w:t>Les moyens employés pour atteindre ces objectifs sont, entre autres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La création d’une coopération internationale en incitant les membres à entretenir d’étroites relations et à s’assister mutuellement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Le rassemblement et la diffusion de tous renseignements concernant les activités des membres et la prise de dispositions propres à encourager, appuyer et faire connaître les développements récents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 xml:space="preserve">L’amélioration de l’échange mutuel d’informations avec les informations représentant les usagers des aides à la navigation ;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 xml:space="preserve">La rédaction et la publication de recommandations, normes ou guides relevant </w:t>
      </w:r>
      <w:proofErr w:type="spellStart"/>
      <w:r>
        <w:rPr>
          <w:rFonts w:ascii="Times New Roman" w:hAnsi="Times New Roman" w:cs="Times New Roman"/>
        </w:rPr>
        <w:t>des</w:t>
      </w:r>
      <w:proofErr w:type="spellEnd"/>
      <w:r>
        <w:rPr>
          <w:rFonts w:ascii="Times New Roman" w:hAnsi="Times New Roman" w:cs="Times New Roman"/>
        </w:rPr>
        <w:t xml:space="preserve"> ses activités ;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 xml:space="preserve">L’incitation des membres de l’AISM à prendre en compte le développement des systèmes à usages multiples qui puissent être aussi utilisés par exemple pour la surveillance de l’environnement marin ;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 xml:space="preserve">La constitution de commissions ou de groupes de travail pour l’étude de questions particulières ;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lastRenderedPageBreak/>
        <w:t xml:space="preserve">La promotion de l’aide aux services ou organismes qui en font la demande pour l’étude de leurs problèmes d’équipement, d’organisation ou de formation ressortant à la signalisation maritime ou à des activités connexes ; </w:t>
      </w:r>
    </w:p>
    <w:p w:rsidR="00172EB1" w:rsidRDefault="00172EB1">
      <w:pPr>
        <w:pStyle w:val="Corpsdetexte"/>
        <w:numPr>
          <w:ilvl w:val="0"/>
          <w:numId w:val="46"/>
        </w:numPr>
        <w:rPr>
          <w:rFonts w:ascii="Times New Roman" w:hAnsi="Times New Roman" w:cs="Times New Roman"/>
        </w:rPr>
      </w:pPr>
      <w:r>
        <w:rPr>
          <w:rFonts w:ascii="Times New Roman" w:hAnsi="Times New Roman" w:cs="Times New Roman"/>
        </w:rPr>
        <w:t xml:space="preserve">L’organisation de Conférences, de Symposiums, de Séminaires, d’ateliers ou toute autre manifestation en rapport avec ses travaux. </w:t>
      </w:r>
    </w:p>
    <w:p w:rsidR="00172EB1" w:rsidRDefault="00172EB1">
      <w:pPr>
        <w:pStyle w:val="Article"/>
        <w:rPr>
          <w:lang w:val="fr-FR"/>
        </w:rPr>
      </w:pPr>
      <w:r>
        <w:rPr>
          <w:lang w:val="fr-FR"/>
        </w:rPr>
        <w:t xml:space="preserve">ARTICLE </w:t>
      </w:r>
      <w:r>
        <w:rPr>
          <w:w w:val="111"/>
          <w:lang w:val="fr-FR"/>
        </w:rPr>
        <w:t>Ill</w:t>
      </w:r>
    </w:p>
    <w:p w:rsidR="00172EB1" w:rsidRDefault="00172EB1">
      <w:pPr>
        <w:pStyle w:val="Corpsdetexte"/>
        <w:ind w:left="360"/>
        <w:jc w:val="center"/>
        <w:rPr>
          <w:rFonts w:ascii="Times New Roman" w:hAnsi="Times New Roman" w:cs="Times New Roman"/>
        </w:rPr>
      </w:pPr>
      <w:r>
        <w:rPr>
          <w:rFonts w:ascii="Times New Roman" w:hAnsi="Times New Roman" w:cs="Times New Roman"/>
        </w:rPr>
        <w:t>Financement</w:t>
      </w:r>
    </w:p>
    <w:p w:rsidR="00172EB1" w:rsidRDefault="00172EB1">
      <w:pPr>
        <w:pStyle w:val="Corpsdetexte"/>
        <w:ind w:left="360"/>
        <w:rPr>
          <w:rFonts w:ascii="Times New Roman" w:hAnsi="Times New Roman" w:cs="Times New Roman"/>
        </w:rPr>
      </w:pPr>
      <w:r>
        <w:rPr>
          <w:rFonts w:ascii="Times New Roman" w:hAnsi="Times New Roman" w:cs="Times New Roman"/>
        </w:rPr>
        <w:t>L’AISM est financée par les cotisations de ses membres, des subventions, des dons, et toutes autres sources de revenus autorisées par la loi. Le budget et les comptes de l’AISM sont approuvés par une majorité simple du Conseil.</w:t>
      </w:r>
    </w:p>
    <w:p w:rsidR="00172EB1" w:rsidRDefault="00172EB1">
      <w:pPr>
        <w:pStyle w:val="Article"/>
        <w:rPr>
          <w:lang w:val="fr-FR"/>
        </w:rPr>
      </w:pPr>
    </w:p>
    <w:p w:rsidR="00172EB1" w:rsidRDefault="00172EB1">
      <w:pPr>
        <w:pStyle w:val="Article"/>
        <w:rPr>
          <w:lang w:val="fr-FR"/>
        </w:rPr>
      </w:pPr>
      <w:r>
        <w:rPr>
          <w:lang w:val="fr-FR"/>
        </w:rPr>
        <w:t xml:space="preserve">ARTICLE </w:t>
      </w:r>
      <w:r>
        <w:rPr>
          <w:spacing w:val="29"/>
          <w:lang w:val="fr-FR"/>
        </w:rPr>
        <w:t>I</w:t>
      </w:r>
      <w:r>
        <w:rPr>
          <w:w w:val="96"/>
          <w:lang w:val="fr-FR"/>
        </w:rPr>
        <w:t>V</w:t>
      </w:r>
    </w:p>
    <w:p w:rsidR="00172EB1" w:rsidRDefault="00172EB1">
      <w:pPr>
        <w:pStyle w:val="Corpsdetexte"/>
        <w:jc w:val="center"/>
        <w:rPr>
          <w:rFonts w:ascii="Times New Roman" w:hAnsi="Times New Roman" w:cs="Times New Roman"/>
        </w:rPr>
      </w:pPr>
      <w:r>
        <w:rPr>
          <w:rFonts w:ascii="Times New Roman" w:hAnsi="Times New Roman" w:cs="Times New Roman"/>
        </w:rPr>
        <w:t>Privilèges légaux et immunité de l’AISM</w:t>
      </w:r>
    </w:p>
    <w:p w:rsidR="00172EB1" w:rsidRDefault="00172EB1">
      <w:pPr>
        <w:pStyle w:val="Corpsdetexte"/>
        <w:ind w:left="360"/>
        <w:rPr>
          <w:rFonts w:ascii="Times New Roman" w:hAnsi="Times New Roman" w:cs="Times New Roman"/>
        </w:rPr>
      </w:pPr>
      <w:r>
        <w:rPr>
          <w:rFonts w:ascii="Times New Roman" w:hAnsi="Times New Roman" w:cs="Times New Roman"/>
        </w:rPr>
        <w:t>L’AISM est reconnue au niveau international et au niveau national (français). Elle jouit en France de privilèges et immunités qui sont nécessaires à l'exercice de ses moyens. Ces privilèges et immunités sont définis dans un accord entre l’AISM et le Gouvernement français.</w:t>
      </w:r>
    </w:p>
    <w:p w:rsidR="00172EB1" w:rsidRDefault="00172EB1">
      <w:pPr>
        <w:pStyle w:val="Corpsdetexte"/>
        <w:ind w:left="360"/>
        <w:rPr>
          <w:rFonts w:ascii="Times New Roman" w:hAnsi="Times New Roman" w:cs="Times New Roman"/>
        </w:rPr>
      </w:pPr>
      <w:del w:id="50" w:author="rootsib" w:date="2012-04-11T13:33:00Z">
        <w:r>
          <w:rPr>
            <w:rFonts w:ascii="Times New Roman" w:hAnsi="Times New Roman" w:cs="Times New Roman"/>
          </w:rPr>
          <w:delText>L’AISM jouit de la capacité légale nécessaire à l'exercice de ses moyens et l'accomplissement de ses objectifs. Elle a en particulier avoir la capacité de passer des contrats, d’acquérir et de disposer de biens meubles et immeubles et d’acter en justice</w:delText>
        </w:r>
        <w:r>
          <w:rPr>
            <w:rFonts w:ascii="Times New Roman" w:hAnsi="Times New Roman" w:cs="Times New Roman"/>
            <w:highlight w:val="yellow"/>
          </w:rPr>
          <w:delText>.</w:delText>
        </w:r>
      </w:del>
      <w:ins w:id="51" w:author="rootsib" w:date="2012-04-11T13:33:00Z">
        <w:r>
          <w:rPr>
            <w:rFonts w:ascii="Times New Roman" w:hAnsi="Times New Roman" w:cs="Times New Roman"/>
            <w:highlight w:val="yellow"/>
          </w:rPr>
          <w:t xml:space="preserve"> Le Gouvernement de la République française reconna</w:t>
        </w:r>
      </w:ins>
      <w:ins w:id="52" w:author="rootsib" w:date="2012-04-11T13:34:00Z">
        <w:r>
          <w:rPr>
            <w:rFonts w:ascii="Times New Roman" w:hAnsi="Times New Roman" w:cs="Times New Roman"/>
            <w:highlight w:val="yellow"/>
          </w:rPr>
          <w:t>ît à l’AISM la personnalité juridique nécessaire à l’exercice de ses droits et à l’accomplissement de ses objectifs. L</w:t>
        </w:r>
      </w:ins>
      <w:ins w:id="53" w:author="rootsib" w:date="2012-04-11T13:35:00Z">
        <w:r>
          <w:rPr>
            <w:rFonts w:ascii="Times New Roman" w:hAnsi="Times New Roman" w:cs="Times New Roman"/>
            <w:highlight w:val="yellow"/>
          </w:rPr>
          <w:t>’AISM dispose en outre de la capacité légale de conclure des contrats, d’acquérir et d’aliéner des biens meubles et immeubles liés à son activité et d</w:t>
        </w:r>
      </w:ins>
      <w:ins w:id="54" w:author="rootsib" w:date="2012-04-11T13:36:00Z">
        <w:r>
          <w:rPr>
            <w:rFonts w:ascii="Times New Roman" w:hAnsi="Times New Roman" w:cs="Times New Roman"/>
            <w:highlight w:val="yellow"/>
          </w:rPr>
          <w:t>’ester en justice.</w:t>
        </w:r>
      </w:ins>
    </w:p>
    <w:p w:rsidR="00172EB1" w:rsidRDefault="00172EB1">
      <w:pPr>
        <w:pStyle w:val="Article"/>
        <w:rPr>
          <w:lang w:val="fr-FR"/>
        </w:rPr>
      </w:pPr>
      <w:r>
        <w:rPr>
          <w:lang w:val="fr-FR"/>
        </w:rPr>
        <w:t xml:space="preserve">ARTICLE </w:t>
      </w:r>
      <w:r>
        <w:rPr>
          <w:w w:val="96"/>
          <w:lang w:val="fr-FR"/>
        </w:rPr>
        <w:t>V</w:t>
      </w:r>
    </w:p>
    <w:p w:rsidR="00172EB1" w:rsidRDefault="00172EB1">
      <w:pPr>
        <w:pStyle w:val="Corpsdetexte"/>
        <w:ind w:left="360"/>
        <w:jc w:val="center"/>
        <w:rPr>
          <w:rFonts w:ascii="Times New Roman" w:hAnsi="Times New Roman" w:cs="Times New Roman"/>
        </w:rPr>
      </w:pPr>
      <w:r>
        <w:rPr>
          <w:rFonts w:ascii="Times New Roman" w:hAnsi="Times New Roman" w:cs="Times New Roman"/>
        </w:rPr>
        <w:t>Engagement</w:t>
      </w:r>
    </w:p>
    <w:p w:rsidR="00172EB1" w:rsidRDefault="00172EB1">
      <w:pPr>
        <w:pStyle w:val="Corpsdetexte"/>
        <w:ind w:left="360"/>
        <w:rPr>
          <w:rFonts w:ascii="Times New Roman" w:hAnsi="Times New Roman" w:cs="Times New Roman"/>
        </w:rPr>
      </w:pPr>
      <w:r>
        <w:rPr>
          <w:rFonts w:ascii="Times New Roman" w:hAnsi="Times New Roman" w:cs="Times New Roman"/>
        </w:rPr>
        <w:t xml:space="preserve">Les États, Parties </w:t>
      </w:r>
      <w:ins w:id="55" w:author="rootsib" w:date="2012-04-11T14:01:00Z">
        <w:r>
          <w:rPr>
            <w:rFonts w:ascii="Times New Roman" w:hAnsi="Times New Roman" w:cs="Times New Roman"/>
          </w:rPr>
          <w:t>au présent</w:t>
        </w:r>
      </w:ins>
      <w:del w:id="56" w:author="rootsib" w:date="2012-04-11T14:01:00Z">
        <w:r>
          <w:rPr>
            <w:rFonts w:ascii="Times New Roman" w:hAnsi="Times New Roman" w:cs="Times New Roman"/>
          </w:rPr>
          <w:delText>à cet</w:delText>
        </w:r>
      </w:del>
      <w:r>
        <w:rPr>
          <w:rFonts w:ascii="Times New Roman" w:hAnsi="Times New Roman" w:cs="Times New Roman"/>
        </w:rPr>
        <w:t xml:space="preserve"> Accord (dénommées dans ce qui suit « les Parties »), s’engagent à rendre et maintenir leur propre balisage </w:t>
      </w:r>
      <w:r>
        <w:rPr>
          <w:rFonts w:ascii="Times New Roman" w:hAnsi="Times New Roman" w:cs="Times New Roman"/>
          <w:highlight w:val="green"/>
        </w:rPr>
        <w:t>conforme</w:t>
      </w:r>
      <w:r>
        <w:rPr>
          <w:rFonts w:ascii="Times New Roman" w:hAnsi="Times New Roman" w:cs="Times New Roman"/>
        </w:rPr>
        <w:t xml:space="preserve"> aux dispositions de l’Annexe A du présent </w:t>
      </w:r>
      <w:ins w:id="57" w:author="rootsib" w:date="2012-04-11T14:02:00Z">
        <w:r>
          <w:rPr>
            <w:rFonts w:ascii="Times New Roman" w:hAnsi="Times New Roman" w:cs="Times New Roman"/>
          </w:rPr>
          <w:t>A</w:t>
        </w:r>
      </w:ins>
      <w:del w:id="58" w:author="rootsib" w:date="2012-04-11T14:02:00Z">
        <w:r>
          <w:rPr>
            <w:rFonts w:ascii="Times New Roman" w:hAnsi="Times New Roman" w:cs="Times New Roman"/>
          </w:rPr>
          <w:delText>a</w:delText>
        </w:r>
      </w:del>
      <w:r>
        <w:rPr>
          <w:rFonts w:ascii="Times New Roman" w:hAnsi="Times New Roman" w:cs="Times New Roman"/>
        </w:rPr>
        <w:t>ccord.</w:t>
      </w:r>
    </w:p>
    <w:p w:rsidR="00172EB1" w:rsidRPr="004C2D1F" w:rsidRDefault="00172EB1">
      <w:pPr>
        <w:pStyle w:val="Article"/>
        <w:rPr>
          <w:lang w:val="fr-FR"/>
          <w:rPrChange w:id="59" w:author="marie-helene" w:date="2012-04-11T17:39:00Z">
            <w:rPr/>
          </w:rPrChange>
        </w:rPr>
      </w:pPr>
      <w:r w:rsidRPr="004C2D1F">
        <w:rPr>
          <w:lang w:val="fr-FR"/>
          <w:rPrChange w:id="60" w:author="marie-helene" w:date="2012-04-11T17:39:00Z">
            <w:rPr/>
          </w:rPrChange>
        </w:rPr>
        <w:t xml:space="preserve">ARTICLE </w:t>
      </w:r>
      <w:r w:rsidRPr="004C2D1F">
        <w:rPr>
          <w:w w:val="94"/>
          <w:lang w:val="fr-FR"/>
          <w:rPrChange w:id="61" w:author="marie-helene" w:date="2012-04-11T17:39:00Z">
            <w:rPr>
              <w:w w:val="94"/>
            </w:rPr>
          </w:rPrChange>
        </w:rPr>
        <w:t>VI</w:t>
      </w:r>
    </w:p>
    <w:p w:rsidR="00172EB1" w:rsidRDefault="00172EB1">
      <w:pPr>
        <w:pStyle w:val="Corpsdetexte"/>
        <w:ind w:left="360"/>
        <w:jc w:val="center"/>
        <w:rPr>
          <w:rFonts w:ascii="Times New Roman" w:hAnsi="Times New Roman" w:cs="Times New Roman"/>
        </w:rPr>
      </w:pPr>
      <w:r>
        <w:rPr>
          <w:rFonts w:ascii="Times New Roman" w:hAnsi="Times New Roman" w:cs="Times New Roman"/>
        </w:rPr>
        <w:t>Dispositions précédentes</w:t>
      </w:r>
    </w:p>
    <w:p w:rsidR="00172EB1" w:rsidRDefault="00172EB1">
      <w:pPr>
        <w:pStyle w:val="Corpsdetexte"/>
        <w:ind w:left="330"/>
        <w:rPr>
          <w:rFonts w:ascii="Times New Roman" w:hAnsi="Times New Roman" w:cs="Times New Roman"/>
        </w:rPr>
      </w:pPr>
      <w:r>
        <w:rPr>
          <w:rFonts w:ascii="Times New Roman" w:hAnsi="Times New Roman" w:cs="Times New Roman"/>
        </w:rPr>
        <w:t>Pour l’</w:t>
      </w:r>
      <w:r>
        <w:rPr>
          <w:rFonts w:ascii="Times New Roman" w:hAnsi="Times New Roman" w:cs="Times New Roman"/>
          <w:w w:val="109"/>
        </w:rPr>
        <w:t xml:space="preserve">ensemble </w:t>
      </w:r>
      <w:r>
        <w:rPr>
          <w:rFonts w:ascii="Times New Roman" w:hAnsi="Times New Roman" w:cs="Times New Roman"/>
        </w:rPr>
        <w:t>des Parties</w:t>
      </w:r>
      <w:r>
        <w:rPr>
          <w:rFonts w:ascii="Times New Roman" w:hAnsi="Times New Roman" w:cs="Times New Roman"/>
          <w:w w:val="111"/>
        </w:rPr>
        <w:t xml:space="preserve">, </w:t>
      </w:r>
      <w:r>
        <w:rPr>
          <w:rFonts w:ascii="Times New Roman" w:hAnsi="Times New Roman" w:cs="Times New Roman"/>
        </w:rPr>
        <w:t xml:space="preserve">le présent </w:t>
      </w:r>
      <w:ins w:id="62" w:author="rootsib" w:date="2012-04-11T14:02:00Z">
        <w:r>
          <w:rPr>
            <w:rFonts w:ascii="Times New Roman" w:hAnsi="Times New Roman" w:cs="Times New Roman"/>
          </w:rPr>
          <w:t>A</w:t>
        </w:r>
      </w:ins>
      <w:del w:id="63" w:author="rootsib" w:date="2012-04-11T14:02:00Z">
        <w:r>
          <w:rPr>
            <w:rFonts w:ascii="Times New Roman" w:hAnsi="Times New Roman" w:cs="Times New Roman"/>
          </w:rPr>
          <w:delText>a</w:delText>
        </w:r>
      </w:del>
      <w:r>
        <w:rPr>
          <w:rFonts w:ascii="Times New Roman" w:hAnsi="Times New Roman" w:cs="Times New Roman"/>
        </w:rPr>
        <w:t xml:space="preserve">ccord </w:t>
      </w:r>
      <w:r>
        <w:rPr>
          <w:rFonts w:ascii="Times New Roman" w:hAnsi="Times New Roman" w:cs="Times New Roman"/>
          <w:w w:val="113"/>
        </w:rPr>
        <w:t xml:space="preserve">annule </w:t>
      </w:r>
      <w:r>
        <w:rPr>
          <w:rFonts w:ascii="Times New Roman" w:hAnsi="Times New Roman" w:cs="Times New Roman"/>
        </w:rPr>
        <w:t xml:space="preserve">et </w:t>
      </w:r>
      <w:r>
        <w:rPr>
          <w:rFonts w:ascii="Times New Roman" w:hAnsi="Times New Roman" w:cs="Times New Roman"/>
          <w:w w:val="110"/>
        </w:rPr>
        <w:t xml:space="preserve">remplace </w:t>
      </w:r>
      <w:r>
        <w:rPr>
          <w:rFonts w:ascii="Times New Roman" w:hAnsi="Times New Roman" w:cs="Times New Roman"/>
        </w:rPr>
        <w:t xml:space="preserve">tout autre accord ou </w:t>
      </w:r>
      <w:r>
        <w:rPr>
          <w:rFonts w:ascii="Times New Roman" w:hAnsi="Times New Roman" w:cs="Times New Roman"/>
          <w:w w:val="112"/>
        </w:rPr>
        <w:t xml:space="preserve">disposition </w:t>
      </w:r>
      <w:r>
        <w:rPr>
          <w:rFonts w:ascii="Times New Roman" w:hAnsi="Times New Roman" w:cs="Times New Roman"/>
        </w:rPr>
        <w:t>relatif aux systèmes de balisage.</w:t>
      </w:r>
    </w:p>
    <w:p w:rsidR="00172EB1" w:rsidRDefault="00172EB1">
      <w:pPr>
        <w:pStyle w:val="Article"/>
        <w:rPr>
          <w:lang w:val="fr-FR"/>
        </w:rPr>
      </w:pPr>
      <w:r>
        <w:rPr>
          <w:lang w:val="fr-FR"/>
        </w:rPr>
        <w:t xml:space="preserve">ARTICLE </w:t>
      </w:r>
      <w:proofErr w:type="spellStart"/>
      <w:r>
        <w:rPr>
          <w:w w:val="111"/>
          <w:lang w:val="fr-FR"/>
        </w:rPr>
        <w:t>Vll</w:t>
      </w:r>
      <w:proofErr w:type="spellEnd"/>
    </w:p>
    <w:p w:rsidR="00172EB1" w:rsidRDefault="00172EB1">
      <w:pPr>
        <w:pStyle w:val="List1"/>
        <w:tabs>
          <w:tab w:val="clear" w:pos="567"/>
        </w:tabs>
        <w:ind w:firstLine="0"/>
        <w:jc w:val="center"/>
        <w:rPr>
          <w:rFonts w:ascii="Times New Roman" w:hAnsi="Times New Roman" w:cs="Times New Roman"/>
          <w:lang w:val="fr-FR"/>
        </w:rPr>
      </w:pPr>
      <w:r>
        <w:rPr>
          <w:rFonts w:ascii="Times New Roman" w:hAnsi="Times New Roman" w:cs="Times New Roman"/>
          <w:lang w:val="fr-FR"/>
        </w:rPr>
        <w:t>Adhésion au système de balisage</w:t>
      </w:r>
    </w:p>
    <w:p w:rsidR="00172EB1" w:rsidRDefault="00172EB1">
      <w:pPr>
        <w:pStyle w:val="List1"/>
        <w:tabs>
          <w:tab w:val="clear" w:pos="567"/>
        </w:tabs>
        <w:ind w:left="330" w:firstLine="0"/>
        <w:rPr>
          <w:rFonts w:ascii="Times New Roman" w:hAnsi="Times New Roman" w:cs="Times New Roman"/>
          <w:lang w:val="fr-FR"/>
        </w:rPr>
      </w:pPr>
      <w:r>
        <w:rPr>
          <w:rFonts w:ascii="Times New Roman" w:hAnsi="Times New Roman" w:cs="Times New Roman"/>
          <w:lang w:val="fr-FR"/>
        </w:rPr>
        <w:t xml:space="preserve">Tout État peut devenir Partie </w:t>
      </w:r>
      <w:ins w:id="64" w:author="rootsib" w:date="2012-04-11T14:02:00Z">
        <w:r>
          <w:rPr>
            <w:rFonts w:ascii="Times New Roman" w:hAnsi="Times New Roman" w:cs="Times New Roman"/>
            <w:lang w:val="fr-FR"/>
          </w:rPr>
          <w:t>au présent A</w:t>
        </w:r>
      </w:ins>
      <w:del w:id="65" w:author="rootsib" w:date="2012-04-11T14:02:00Z">
        <w:r>
          <w:rPr>
            <w:rFonts w:ascii="Times New Roman" w:hAnsi="Times New Roman" w:cs="Times New Roman"/>
            <w:lang w:val="fr-FR"/>
          </w:rPr>
          <w:delText>à l’a</w:delText>
        </w:r>
      </w:del>
      <w:r>
        <w:rPr>
          <w:rFonts w:ascii="Times New Roman" w:hAnsi="Times New Roman" w:cs="Times New Roman"/>
          <w:lang w:val="fr-FR"/>
        </w:rPr>
        <w:t>ccord conformément à l’article VIII.</w:t>
      </w:r>
    </w:p>
    <w:p w:rsidR="00172EB1" w:rsidRDefault="00172EB1">
      <w:pPr>
        <w:pStyle w:val="List1"/>
        <w:tabs>
          <w:tab w:val="clear" w:pos="567"/>
        </w:tabs>
        <w:ind w:left="330" w:firstLine="0"/>
        <w:rPr>
          <w:rFonts w:ascii="Times New Roman" w:hAnsi="Times New Roman" w:cs="Times New Roman"/>
          <w:lang w:val="fr-FR"/>
        </w:rPr>
      </w:pPr>
      <w:r>
        <w:rPr>
          <w:rFonts w:ascii="Times New Roman" w:hAnsi="Times New Roman" w:cs="Times New Roman"/>
          <w:lang w:val="fr-FR"/>
        </w:rPr>
        <w:t xml:space="preserve">A la date à laquelle </w:t>
      </w:r>
      <w:ins w:id="66" w:author="rootsib" w:date="2012-04-11T13:43:00Z">
        <w:r>
          <w:rPr>
            <w:rFonts w:ascii="Times New Roman" w:hAnsi="Times New Roman" w:cs="Times New Roman"/>
            <w:lang w:val="fr-FR"/>
          </w:rPr>
          <w:t xml:space="preserve">un État </w:t>
        </w:r>
      </w:ins>
      <w:del w:id="67" w:author="rootsib" w:date="2012-04-11T13:43:00Z">
        <w:r>
          <w:rPr>
            <w:rFonts w:ascii="Times New Roman" w:hAnsi="Times New Roman" w:cs="Times New Roman"/>
            <w:lang w:val="fr-FR"/>
          </w:rPr>
          <w:delText xml:space="preserve">elle </w:delText>
        </w:r>
      </w:del>
      <w:r>
        <w:rPr>
          <w:rFonts w:ascii="Times New Roman" w:hAnsi="Times New Roman" w:cs="Times New Roman"/>
          <w:lang w:val="fr-FR"/>
        </w:rPr>
        <w:t xml:space="preserve">devient partie </w:t>
      </w:r>
      <w:ins w:id="68" w:author="rootsib" w:date="2012-04-11T14:02:00Z">
        <w:r>
          <w:rPr>
            <w:rFonts w:ascii="Times New Roman" w:hAnsi="Times New Roman" w:cs="Times New Roman"/>
            <w:lang w:val="fr-FR"/>
          </w:rPr>
          <w:t>au présent A</w:t>
        </w:r>
      </w:ins>
      <w:del w:id="69" w:author="rootsib" w:date="2012-04-11T14:02:00Z">
        <w:r>
          <w:rPr>
            <w:rFonts w:ascii="Times New Roman" w:hAnsi="Times New Roman" w:cs="Times New Roman"/>
            <w:lang w:val="fr-FR"/>
          </w:rPr>
          <w:delText>à l’a</w:delText>
        </w:r>
      </w:del>
      <w:r>
        <w:rPr>
          <w:rFonts w:ascii="Times New Roman" w:hAnsi="Times New Roman" w:cs="Times New Roman"/>
          <w:lang w:val="fr-FR"/>
        </w:rPr>
        <w:t>ccord</w:t>
      </w:r>
      <w:ins w:id="70" w:author="rootsib" w:date="2012-04-11T13:43:00Z">
        <w:r>
          <w:rPr>
            <w:rFonts w:ascii="Times New Roman" w:hAnsi="Times New Roman" w:cs="Times New Roman"/>
            <w:lang w:val="fr-FR"/>
          </w:rPr>
          <w:t>,</w:t>
        </w:r>
      </w:ins>
      <w:r>
        <w:rPr>
          <w:rFonts w:ascii="Times New Roman" w:hAnsi="Times New Roman" w:cs="Times New Roman"/>
          <w:lang w:val="fr-FR"/>
        </w:rPr>
        <w:t xml:space="preserve"> </w:t>
      </w:r>
      <w:ins w:id="71" w:author="rootsib" w:date="2012-04-11T13:43:00Z">
        <w:r>
          <w:rPr>
            <w:rFonts w:ascii="Times New Roman" w:hAnsi="Times New Roman" w:cs="Times New Roman"/>
            <w:lang w:val="fr-FR"/>
          </w:rPr>
          <w:t xml:space="preserve"> il</w:t>
        </w:r>
      </w:ins>
      <w:del w:id="72" w:author="rootsib" w:date="2012-04-11T13:43:00Z">
        <w:r>
          <w:rPr>
            <w:rFonts w:ascii="Times New Roman" w:hAnsi="Times New Roman" w:cs="Times New Roman"/>
            <w:lang w:val="fr-FR"/>
          </w:rPr>
          <w:delText>la Partie concernée</w:delText>
        </w:r>
      </w:del>
      <w:r>
        <w:rPr>
          <w:rFonts w:ascii="Times New Roman" w:hAnsi="Times New Roman" w:cs="Times New Roman"/>
          <w:lang w:val="fr-FR"/>
        </w:rPr>
        <w:t xml:space="preserve"> communique au Secrétaire général son intention d</w:t>
      </w:r>
      <w:r>
        <w:rPr>
          <w:rFonts w:ascii="Times New Roman" w:hAnsi="Times New Roman" w:cs="Times New Roman"/>
          <w:spacing w:val="8"/>
          <w:lang w:val="fr-FR"/>
        </w:rPr>
        <w:t>’</w:t>
      </w:r>
      <w:r>
        <w:rPr>
          <w:rFonts w:ascii="Times New Roman" w:hAnsi="Times New Roman" w:cs="Times New Roman"/>
          <w:lang w:val="fr-FR"/>
        </w:rPr>
        <w:t xml:space="preserve">être </w:t>
      </w:r>
      <w:r>
        <w:rPr>
          <w:rFonts w:ascii="Times New Roman" w:hAnsi="Times New Roman" w:cs="Times New Roman"/>
          <w:w w:val="115"/>
          <w:lang w:val="fr-FR"/>
        </w:rPr>
        <w:t>inclu</w:t>
      </w:r>
      <w:ins w:id="73" w:author="rootsib" w:date="2012-04-11T13:43:00Z">
        <w:r>
          <w:rPr>
            <w:rFonts w:ascii="Times New Roman" w:hAnsi="Times New Roman" w:cs="Times New Roman"/>
            <w:w w:val="115"/>
            <w:lang w:val="fr-FR"/>
          </w:rPr>
          <w:t>t</w:t>
        </w:r>
      </w:ins>
      <w:del w:id="74" w:author="rootsib" w:date="2012-04-11T13:43:00Z">
        <w:r>
          <w:rPr>
            <w:rFonts w:ascii="Times New Roman" w:hAnsi="Times New Roman" w:cs="Times New Roman"/>
            <w:w w:val="115"/>
            <w:lang w:val="fr-FR"/>
          </w:rPr>
          <w:delText>se</w:delText>
        </w:r>
      </w:del>
      <w:r>
        <w:rPr>
          <w:rFonts w:ascii="Times New Roman" w:hAnsi="Times New Roman" w:cs="Times New Roman"/>
          <w:w w:val="115"/>
          <w:lang w:val="fr-FR"/>
        </w:rPr>
        <w:t xml:space="preserve"> </w:t>
      </w:r>
      <w:r>
        <w:rPr>
          <w:rFonts w:ascii="Times New Roman" w:hAnsi="Times New Roman" w:cs="Times New Roman"/>
          <w:lang w:val="fr-FR"/>
        </w:rPr>
        <w:t xml:space="preserve">dans la Région A ou </w:t>
      </w:r>
      <w:r>
        <w:rPr>
          <w:rFonts w:ascii="Times New Roman" w:hAnsi="Times New Roman" w:cs="Times New Roman"/>
          <w:spacing w:val="4"/>
          <w:lang w:val="fr-FR"/>
        </w:rPr>
        <w:t>d</w:t>
      </w:r>
      <w:r>
        <w:rPr>
          <w:rFonts w:ascii="Times New Roman" w:hAnsi="Times New Roman" w:cs="Times New Roman"/>
          <w:lang w:val="fr-FR"/>
        </w:rPr>
        <w:t>ans la Région B.</w:t>
      </w:r>
    </w:p>
    <w:p w:rsidR="00172EB1" w:rsidRDefault="00172EB1">
      <w:pPr>
        <w:pStyle w:val="Article"/>
        <w:rPr>
          <w:lang w:val="fr-FR"/>
        </w:rPr>
      </w:pPr>
      <w:r>
        <w:rPr>
          <w:lang w:val="fr-FR"/>
        </w:rPr>
        <w:t>ARTICLE</w:t>
      </w:r>
      <w:r>
        <w:rPr>
          <w:w w:val="96"/>
          <w:lang w:val="fr-FR"/>
        </w:rPr>
        <w:t>VIII</w:t>
      </w:r>
    </w:p>
    <w:p w:rsidR="00172EB1" w:rsidRDefault="00172EB1">
      <w:pPr>
        <w:pStyle w:val="List1indent"/>
        <w:tabs>
          <w:tab w:val="clear" w:pos="1134"/>
        </w:tabs>
        <w:ind w:left="0" w:firstLine="0"/>
        <w:jc w:val="center"/>
        <w:rPr>
          <w:rFonts w:ascii="Times New Roman" w:hAnsi="Times New Roman" w:cs="Times New Roman"/>
          <w:lang w:val="fr-FR"/>
        </w:rPr>
      </w:pPr>
      <w:r>
        <w:rPr>
          <w:rFonts w:ascii="Times New Roman" w:hAnsi="Times New Roman" w:cs="Times New Roman"/>
          <w:lang w:val="fr-FR"/>
        </w:rPr>
        <w:lastRenderedPageBreak/>
        <w:t xml:space="preserve">Signature, Ratification, Acceptation, Approbation et </w:t>
      </w:r>
      <w:del w:id="75" w:author="rootsib" w:date="2012-04-11T13:43:00Z">
        <w:r>
          <w:rPr>
            <w:rFonts w:ascii="Times New Roman" w:hAnsi="Times New Roman" w:cs="Times New Roman"/>
            <w:lang w:val="fr-FR"/>
          </w:rPr>
          <w:delText>Accession</w:delText>
        </w:r>
      </w:del>
      <w:ins w:id="76" w:author="rootsib" w:date="2012-04-11T13:43:00Z">
        <w:r>
          <w:rPr>
            <w:rFonts w:ascii="Times New Roman" w:hAnsi="Times New Roman" w:cs="Times New Roman"/>
            <w:lang w:val="fr-FR"/>
          </w:rPr>
          <w:t>Adhésion</w:t>
        </w:r>
      </w:ins>
    </w:p>
    <w:p w:rsidR="00172EB1" w:rsidRDefault="00172EB1">
      <w:pPr>
        <w:pStyle w:val="List1indent"/>
        <w:tabs>
          <w:tab w:val="clear" w:pos="1134"/>
        </w:tabs>
        <w:ind w:left="330" w:firstLine="0"/>
        <w:rPr>
          <w:rFonts w:ascii="Times New Roman" w:hAnsi="Times New Roman" w:cs="Times New Roman"/>
          <w:lang w:val="fr-FR"/>
        </w:rPr>
      </w:pPr>
      <w:ins w:id="77" w:author="rootsib" w:date="2012-04-11T14:03:00Z">
        <w:r>
          <w:rPr>
            <w:rFonts w:ascii="Times New Roman" w:hAnsi="Times New Roman" w:cs="Times New Roman"/>
            <w:lang w:val="fr-FR"/>
          </w:rPr>
          <w:t>Le présent</w:t>
        </w:r>
      </w:ins>
      <w:del w:id="78" w:author="rootsib" w:date="2012-04-11T14:03:00Z">
        <w:r>
          <w:rPr>
            <w:rFonts w:ascii="Times New Roman" w:hAnsi="Times New Roman" w:cs="Times New Roman"/>
            <w:lang w:val="fr-FR"/>
          </w:rPr>
          <w:delText>Cet</w:delText>
        </w:r>
      </w:del>
      <w:r>
        <w:rPr>
          <w:rFonts w:ascii="Times New Roman" w:hAnsi="Times New Roman" w:cs="Times New Roman"/>
          <w:lang w:val="fr-FR"/>
        </w:rPr>
        <w:t xml:space="preserve"> Accord est ouvert </w:t>
      </w:r>
      <w:del w:id="79" w:author="rootsib" w:date="2012-04-11T13:43:00Z">
        <w:r>
          <w:rPr>
            <w:rFonts w:ascii="Times New Roman" w:hAnsi="Times New Roman" w:cs="Times New Roman"/>
            <w:lang w:val="fr-FR"/>
          </w:rPr>
          <w:delText xml:space="preserve">pour </w:delText>
        </w:r>
      </w:del>
      <w:ins w:id="80" w:author="rootsib" w:date="2012-04-11T13:43:00Z">
        <w:r>
          <w:rPr>
            <w:rFonts w:ascii="Times New Roman" w:hAnsi="Times New Roman" w:cs="Times New Roman"/>
            <w:lang w:val="fr-FR"/>
          </w:rPr>
          <w:t xml:space="preserve">à la </w:t>
        </w:r>
      </w:ins>
      <w:r>
        <w:rPr>
          <w:rFonts w:ascii="Times New Roman" w:hAnsi="Times New Roman" w:cs="Times New Roman"/>
          <w:lang w:val="fr-FR"/>
        </w:rPr>
        <w:t>signature au Siège social de l’AISM d</w:t>
      </w:r>
      <w:ins w:id="81" w:author="rootsib" w:date="2012-04-11T13:44:00Z">
        <w:r>
          <w:rPr>
            <w:rFonts w:ascii="Times New Roman" w:hAnsi="Times New Roman" w:cs="Times New Roman"/>
            <w:lang w:val="fr-FR"/>
          </w:rPr>
          <w:t>u</w:t>
        </w:r>
      </w:ins>
      <w:del w:id="82" w:author="rootsib" w:date="2012-04-11T13:44:00Z">
        <w:r>
          <w:rPr>
            <w:rFonts w:ascii="Times New Roman" w:hAnsi="Times New Roman" w:cs="Times New Roman"/>
            <w:lang w:val="fr-FR"/>
          </w:rPr>
          <w:delText>epuis le</w:delText>
        </w:r>
      </w:del>
      <w:r>
        <w:rPr>
          <w:rFonts w:ascii="Times New Roman" w:hAnsi="Times New Roman" w:cs="Times New Roman"/>
          <w:lang w:val="fr-FR"/>
        </w:rPr>
        <w:t xml:space="preserve"> XX juin 2012  jusqu'au xx décembre 2012 et restera ensuite ouvert pour </w:t>
      </w:r>
      <w:del w:id="83" w:author="rootsib" w:date="2012-04-11T13:44:00Z">
        <w:r>
          <w:rPr>
            <w:rFonts w:ascii="Times New Roman" w:hAnsi="Times New Roman" w:cs="Times New Roman"/>
            <w:lang w:val="fr-FR"/>
          </w:rPr>
          <w:delText>l’accession</w:delText>
        </w:r>
      </w:del>
      <w:ins w:id="84" w:author="rootsib" w:date="2012-04-11T13:44:00Z">
        <w:r>
          <w:rPr>
            <w:rFonts w:ascii="Times New Roman" w:hAnsi="Times New Roman" w:cs="Times New Roman"/>
            <w:lang w:val="fr-FR"/>
          </w:rPr>
          <w:t>l’adhésion</w:t>
        </w:r>
      </w:ins>
      <w:r>
        <w:rPr>
          <w:rFonts w:ascii="Times New Roman" w:hAnsi="Times New Roman" w:cs="Times New Roman"/>
          <w:lang w:val="fr-FR"/>
        </w:rPr>
        <w:t>.</w:t>
      </w:r>
    </w:p>
    <w:p w:rsidR="00172EB1" w:rsidRDefault="00172EB1">
      <w:pPr>
        <w:pStyle w:val="List1indent"/>
        <w:numPr>
          <w:ilvl w:val="0"/>
          <w:numId w:val="35"/>
        </w:numPr>
        <w:rPr>
          <w:rFonts w:ascii="Times New Roman" w:hAnsi="Times New Roman" w:cs="Times New Roman"/>
          <w:lang w:val="fr-FR"/>
        </w:rPr>
      </w:pPr>
      <w:r>
        <w:rPr>
          <w:rFonts w:ascii="Times New Roman" w:hAnsi="Times New Roman" w:cs="Times New Roman"/>
          <w:lang w:val="fr-FR"/>
        </w:rPr>
        <w:t xml:space="preserve">Les états peuvent exprimer leur consentement à être lié </w:t>
      </w:r>
      <w:del w:id="85" w:author="rootsib" w:date="2012-04-11T13:44:00Z">
        <w:r>
          <w:rPr>
            <w:rFonts w:ascii="Times New Roman" w:hAnsi="Times New Roman" w:cs="Times New Roman"/>
            <w:lang w:val="fr-FR"/>
          </w:rPr>
          <w:delText xml:space="preserve">selon </w:delText>
        </w:r>
      </w:del>
      <w:del w:id="86" w:author="rootsib" w:date="2012-04-11T14:03:00Z">
        <w:r>
          <w:rPr>
            <w:rFonts w:ascii="Times New Roman" w:hAnsi="Times New Roman" w:cs="Times New Roman"/>
            <w:lang w:val="fr-FR"/>
          </w:rPr>
          <w:delText>cet</w:delText>
        </w:r>
      </w:del>
      <w:ins w:id="87" w:author="rootsib" w:date="2012-04-11T14:03:00Z">
        <w:r>
          <w:rPr>
            <w:rFonts w:ascii="Times New Roman" w:hAnsi="Times New Roman" w:cs="Times New Roman"/>
            <w:lang w:val="fr-FR"/>
          </w:rPr>
          <w:t>le présent</w:t>
        </w:r>
      </w:ins>
      <w:r>
        <w:rPr>
          <w:rFonts w:ascii="Times New Roman" w:hAnsi="Times New Roman" w:cs="Times New Roman"/>
          <w:lang w:val="fr-FR"/>
        </w:rPr>
        <w:t xml:space="preserve"> Accord par : </w:t>
      </w:r>
    </w:p>
    <w:p w:rsidR="00172EB1" w:rsidRDefault="00172EB1">
      <w:pPr>
        <w:pStyle w:val="List1indent"/>
        <w:numPr>
          <w:ilvl w:val="0"/>
          <w:numId w:val="36"/>
        </w:numPr>
        <w:rPr>
          <w:rFonts w:ascii="Times New Roman" w:hAnsi="Times New Roman" w:cs="Times New Roman"/>
          <w:lang w:val="fr-FR"/>
        </w:rPr>
      </w:pPr>
      <w:r>
        <w:rPr>
          <w:rFonts w:ascii="Times New Roman" w:hAnsi="Times New Roman" w:cs="Times New Roman"/>
          <w:lang w:val="fr-FR"/>
        </w:rPr>
        <w:t xml:space="preserve">signature sans réserve quant à </w:t>
      </w:r>
      <w:ins w:id="88" w:author="rootsib" w:date="2012-04-11T13:44:00Z">
        <w:r>
          <w:rPr>
            <w:rFonts w:ascii="Times New Roman" w:hAnsi="Times New Roman" w:cs="Times New Roman"/>
            <w:lang w:val="fr-FR"/>
          </w:rPr>
          <w:t xml:space="preserve">la </w:t>
        </w:r>
      </w:ins>
      <w:r>
        <w:rPr>
          <w:rFonts w:ascii="Times New Roman" w:hAnsi="Times New Roman" w:cs="Times New Roman"/>
          <w:lang w:val="fr-FR"/>
        </w:rPr>
        <w:t xml:space="preserve">ratification, </w:t>
      </w:r>
      <w:ins w:id="89" w:author="rootsib" w:date="2012-04-11T13:44:00Z">
        <w:r>
          <w:rPr>
            <w:rFonts w:ascii="Times New Roman" w:hAnsi="Times New Roman" w:cs="Times New Roman"/>
            <w:lang w:val="fr-FR"/>
          </w:rPr>
          <w:t>l’</w:t>
        </w:r>
      </w:ins>
      <w:r>
        <w:rPr>
          <w:rFonts w:ascii="Times New Roman" w:hAnsi="Times New Roman" w:cs="Times New Roman"/>
          <w:lang w:val="fr-FR"/>
        </w:rPr>
        <w:t xml:space="preserve">acceptation ou </w:t>
      </w:r>
      <w:ins w:id="90" w:author="rootsib" w:date="2012-04-11T13:44:00Z">
        <w:r>
          <w:rPr>
            <w:rFonts w:ascii="Times New Roman" w:hAnsi="Times New Roman" w:cs="Times New Roman"/>
            <w:lang w:val="fr-FR"/>
          </w:rPr>
          <w:t>l’</w:t>
        </w:r>
      </w:ins>
      <w:r>
        <w:rPr>
          <w:rFonts w:ascii="Times New Roman" w:hAnsi="Times New Roman" w:cs="Times New Roman"/>
          <w:lang w:val="fr-FR"/>
        </w:rPr>
        <w:t>approbation ;</w:t>
      </w:r>
    </w:p>
    <w:p w:rsidR="00172EB1" w:rsidRDefault="00172EB1">
      <w:pPr>
        <w:pStyle w:val="List1indent"/>
        <w:numPr>
          <w:ilvl w:val="0"/>
          <w:numId w:val="36"/>
          <w:numberingChange w:id="91" w:author="rootsib" w:date="2012-04-11T13:21:00Z" w:original="%1:1:2:."/>
        </w:numPr>
        <w:rPr>
          <w:rFonts w:ascii="Times New Roman" w:hAnsi="Times New Roman" w:cs="Times New Roman"/>
          <w:lang w:val="fr-FR"/>
        </w:rPr>
      </w:pPr>
      <w:r>
        <w:rPr>
          <w:rFonts w:ascii="Times New Roman" w:hAnsi="Times New Roman" w:cs="Times New Roman"/>
          <w:lang w:val="fr-FR"/>
        </w:rPr>
        <w:t xml:space="preserve">signature soumise à ratification, acceptation ou approbation, suivie par ratification, acceptation ou approbation; </w:t>
      </w:r>
    </w:p>
    <w:p w:rsidR="00172EB1" w:rsidRDefault="00172EB1">
      <w:pPr>
        <w:pStyle w:val="List1indent"/>
        <w:numPr>
          <w:ilvl w:val="0"/>
          <w:numId w:val="36"/>
          <w:numberingChange w:id="92" w:author="rootsib" w:date="2012-04-11T13:21:00Z" w:original="%1:1:2:."/>
        </w:numPr>
        <w:rPr>
          <w:rFonts w:ascii="Times New Roman" w:hAnsi="Times New Roman" w:cs="Times New Roman"/>
          <w:lang w:val="fr-FR"/>
        </w:rPr>
      </w:pPr>
      <w:del w:id="93" w:author="rootsib" w:date="2012-04-11T13:45:00Z">
        <w:r>
          <w:rPr>
            <w:rFonts w:ascii="Times New Roman" w:hAnsi="Times New Roman" w:cs="Times New Roman"/>
            <w:lang w:val="fr-FR"/>
          </w:rPr>
          <w:delText>accession</w:delText>
        </w:r>
      </w:del>
      <w:ins w:id="94" w:author="rootsib" w:date="2012-04-11T13:45:00Z">
        <w:r>
          <w:rPr>
            <w:rFonts w:ascii="Times New Roman" w:hAnsi="Times New Roman" w:cs="Times New Roman"/>
            <w:lang w:val="fr-FR"/>
          </w:rPr>
          <w:t>adhésion</w:t>
        </w:r>
      </w:ins>
      <w:r>
        <w:rPr>
          <w:rFonts w:ascii="Times New Roman" w:hAnsi="Times New Roman" w:cs="Times New Roman"/>
          <w:lang w:val="fr-FR"/>
        </w:rPr>
        <w:t xml:space="preserve">. </w:t>
      </w:r>
    </w:p>
    <w:p w:rsidR="00172EB1" w:rsidRDefault="00172EB1">
      <w:pPr>
        <w:pStyle w:val="List1indent"/>
        <w:numPr>
          <w:ilvl w:val="0"/>
          <w:numId w:val="35"/>
        </w:numPr>
        <w:rPr>
          <w:rFonts w:ascii="Times New Roman" w:hAnsi="Times New Roman" w:cs="Times New Roman"/>
          <w:lang w:val="fr-FR"/>
        </w:rPr>
      </w:pPr>
      <w:r>
        <w:rPr>
          <w:rFonts w:ascii="Times New Roman" w:hAnsi="Times New Roman" w:cs="Times New Roman"/>
          <w:lang w:val="fr-FR"/>
        </w:rPr>
        <w:t xml:space="preserve">La ratification, l'acceptation, l'approbation ou </w:t>
      </w:r>
      <w:del w:id="95" w:author="rootsib" w:date="2012-04-11T13:45:00Z">
        <w:r>
          <w:rPr>
            <w:rFonts w:ascii="Times New Roman" w:hAnsi="Times New Roman" w:cs="Times New Roman"/>
            <w:lang w:val="fr-FR"/>
          </w:rPr>
          <w:delText xml:space="preserve">l'accession </w:delText>
        </w:r>
      </w:del>
      <w:ins w:id="96" w:author="rootsib" w:date="2012-04-11T13:45:00Z">
        <w:r>
          <w:rPr>
            <w:rFonts w:ascii="Times New Roman" w:hAnsi="Times New Roman" w:cs="Times New Roman"/>
            <w:lang w:val="fr-FR"/>
          </w:rPr>
          <w:t xml:space="preserve">l’adhésion </w:t>
        </w:r>
      </w:ins>
      <w:r>
        <w:rPr>
          <w:rFonts w:ascii="Times New Roman" w:hAnsi="Times New Roman" w:cs="Times New Roman"/>
          <w:lang w:val="fr-FR"/>
        </w:rPr>
        <w:t>sont effectués par le dépôt des instruments appropriés auprès du Secrétaire général de l’AISM.</w:t>
      </w:r>
    </w:p>
    <w:p w:rsidR="00172EB1" w:rsidRDefault="00172EB1">
      <w:pPr>
        <w:pStyle w:val="Article"/>
        <w:ind w:left="720"/>
        <w:rPr>
          <w:lang w:val="fr-FR"/>
        </w:rPr>
      </w:pPr>
      <w:r>
        <w:rPr>
          <w:lang w:val="fr-FR"/>
        </w:rPr>
        <w:t xml:space="preserve">ARTICLE </w:t>
      </w:r>
      <w:r>
        <w:rPr>
          <w:w w:val="96"/>
          <w:lang w:val="fr-FR"/>
        </w:rPr>
        <w:t>IX</w:t>
      </w:r>
    </w:p>
    <w:p w:rsidR="00172EB1" w:rsidRDefault="00172EB1">
      <w:pPr>
        <w:pStyle w:val="List1indent"/>
        <w:tabs>
          <w:tab w:val="clear" w:pos="1134"/>
        </w:tabs>
        <w:ind w:left="720" w:firstLine="0"/>
        <w:jc w:val="center"/>
        <w:rPr>
          <w:rFonts w:ascii="Times New Roman" w:hAnsi="Times New Roman" w:cs="Times New Roman"/>
          <w:lang w:val="fr-FR"/>
        </w:rPr>
      </w:pPr>
      <w:r>
        <w:rPr>
          <w:rFonts w:ascii="Times New Roman" w:hAnsi="Times New Roman" w:cs="Times New Roman"/>
          <w:lang w:val="fr-FR"/>
        </w:rPr>
        <w:t>Entrée en vigueur</w:t>
      </w:r>
    </w:p>
    <w:p w:rsidR="00172EB1" w:rsidRDefault="00172EB1">
      <w:pPr>
        <w:pStyle w:val="List1indent"/>
        <w:numPr>
          <w:ilvl w:val="0"/>
          <w:numId w:val="38"/>
        </w:numPr>
        <w:jc w:val="left"/>
        <w:rPr>
          <w:rFonts w:ascii="Times New Roman" w:hAnsi="Times New Roman" w:cs="Times New Roman"/>
          <w:lang w:val="fr-FR"/>
        </w:rPr>
      </w:pPr>
      <w:ins w:id="97" w:author="rootsib" w:date="2012-04-11T14:03:00Z">
        <w:r>
          <w:rPr>
            <w:rFonts w:ascii="Times New Roman" w:hAnsi="Times New Roman" w:cs="Times New Roman"/>
            <w:lang w:val="fr-FR"/>
          </w:rPr>
          <w:t>Le présent</w:t>
        </w:r>
      </w:ins>
      <w:del w:id="98" w:author="rootsib" w:date="2012-04-11T14:03:00Z">
        <w:r>
          <w:rPr>
            <w:rFonts w:ascii="Times New Roman" w:hAnsi="Times New Roman" w:cs="Times New Roman"/>
            <w:lang w:val="fr-FR"/>
          </w:rPr>
          <w:delText>Cet</w:delText>
        </w:r>
      </w:del>
      <w:r>
        <w:rPr>
          <w:rFonts w:ascii="Times New Roman" w:hAnsi="Times New Roman" w:cs="Times New Roman"/>
          <w:lang w:val="fr-FR"/>
        </w:rPr>
        <w:t xml:space="preserve"> Accord entre en vigueur xx mois après la date à laquelle dix États l'</w:t>
      </w:r>
      <w:proofErr w:type="spellStart"/>
      <w:r>
        <w:rPr>
          <w:rFonts w:ascii="Times New Roman" w:hAnsi="Times New Roman" w:cs="Times New Roman"/>
          <w:lang w:val="fr-FR"/>
        </w:rPr>
        <w:t>ont</w:t>
      </w:r>
      <w:proofErr w:type="spellEnd"/>
      <w:r>
        <w:rPr>
          <w:rFonts w:ascii="Times New Roman" w:hAnsi="Times New Roman" w:cs="Times New Roman"/>
          <w:lang w:val="fr-FR"/>
        </w:rPr>
        <w:t xml:space="preserve"> soit signé sans réserve quant à la ratification, l'acceptation ou l'approbation, soit ont déposé les instruments de ratification, d'acceptation, d'approbation ou </w:t>
      </w:r>
      <w:del w:id="99" w:author="rootsib" w:date="2012-04-11T13:45:00Z">
        <w:r>
          <w:rPr>
            <w:rFonts w:ascii="Times New Roman" w:hAnsi="Times New Roman" w:cs="Times New Roman"/>
            <w:lang w:val="fr-FR"/>
          </w:rPr>
          <w:delText xml:space="preserve">d'accession </w:delText>
        </w:r>
      </w:del>
      <w:ins w:id="100" w:author="rootsib" w:date="2012-04-11T13:45:00Z">
        <w:r>
          <w:rPr>
            <w:rFonts w:ascii="Times New Roman" w:hAnsi="Times New Roman" w:cs="Times New Roman"/>
            <w:lang w:val="fr-FR"/>
          </w:rPr>
          <w:t xml:space="preserve">d’adhésion </w:t>
        </w:r>
      </w:ins>
      <w:r>
        <w:rPr>
          <w:rFonts w:ascii="Times New Roman" w:hAnsi="Times New Roman" w:cs="Times New Roman"/>
          <w:lang w:val="fr-FR"/>
        </w:rPr>
        <w:t>auprès du Secrétaire général de l’AISM ;</w:t>
      </w:r>
    </w:p>
    <w:p w:rsidR="00172EB1" w:rsidRDefault="00172EB1">
      <w:pPr>
        <w:pStyle w:val="List1indent"/>
        <w:numPr>
          <w:ilvl w:val="0"/>
          <w:numId w:val="38"/>
          <w:numberingChange w:id="101" w:author="rootsib" w:date="2012-04-11T13:21:00Z" w:original="%1:1:0:)"/>
        </w:numPr>
        <w:jc w:val="left"/>
        <w:rPr>
          <w:rFonts w:ascii="Times New Roman" w:hAnsi="Times New Roman" w:cs="Times New Roman"/>
          <w:lang w:val="fr-FR"/>
        </w:rPr>
      </w:pPr>
      <w:r>
        <w:rPr>
          <w:rFonts w:ascii="Times New Roman" w:hAnsi="Times New Roman" w:cs="Times New Roman"/>
          <w:lang w:val="fr-FR"/>
        </w:rPr>
        <w:t xml:space="preserve">Pour n'importe quel État qui ratifie, accepte, approuve ou accepte </w:t>
      </w:r>
      <w:del w:id="102" w:author="rootsib" w:date="2012-04-11T14:03:00Z">
        <w:r>
          <w:rPr>
            <w:rFonts w:ascii="Times New Roman" w:hAnsi="Times New Roman" w:cs="Times New Roman"/>
            <w:lang w:val="fr-FR"/>
          </w:rPr>
          <w:delText xml:space="preserve">cet </w:delText>
        </w:r>
      </w:del>
      <w:ins w:id="103" w:author="rootsib" w:date="2012-04-11T14:03:00Z">
        <w:r>
          <w:rPr>
            <w:rFonts w:ascii="Times New Roman" w:hAnsi="Times New Roman" w:cs="Times New Roman"/>
            <w:lang w:val="fr-FR"/>
          </w:rPr>
          <w:t xml:space="preserve">le présent </w:t>
        </w:r>
      </w:ins>
      <w:r>
        <w:rPr>
          <w:rFonts w:ascii="Times New Roman" w:hAnsi="Times New Roman" w:cs="Times New Roman"/>
          <w:lang w:val="fr-FR"/>
        </w:rPr>
        <w:t>Accord après que les conditions figurant au 1</w:t>
      </w:r>
      <w:r>
        <w:rPr>
          <w:rFonts w:ascii="Times New Roman" w:hAnsi="Times New Roman" w:cs="Times New Roman"/>
          <w:vertAlign w:val="superscript"/>
          <w:lang w:val="fr-FR"/>
        </w:rPr>
        <w:t>er</w:t>
      </w:r>
      <w:r>
        <w:rPr>
          <w:rFonts w:ascii="Times New Roman" w:hAnsi="Times New Roman" w:cs="Times New Roman"/>
          <w:lang w:val="fr-FR"/>
        </w:rPr>
        <w:t xml:space="preserve"> paragraphe de l’article relatif à l'entrée en vigueur aient été respectées, cet Accord entrera en vigueur xx mois après la date de dépôt par cet État de l'instrument approprié, mais pas avant que cet Accord ne soit entré en vigueur conformément au 1</w:t>
      </w:r>
      <w:r>
        <w:rPr>
          <w:rFonts w:ascii="Times New Roman" w:hAnsi="Times New Roman" w:cs="Times New Roman"/>
          <w:vertAlign w:val="superscript"/>
          <w:lang w:val="fr-FR"/>
        </w:rPr>
        <w:t>er</w:t>
      </w:r>
      <w:r>
        <w:rPr>
          <w:rFonts w:ascii="Times New Roman" w:hAnsi="Times New Roman" w:cs="Times New Roman"/>
          <w:lang w:val="fr-FR"/>
        </w:rPr>
        <w:t xml:space="preserve"> paragraphe.</w:t>
      </w:r>
    </w:p>
    <w:p w:rsidR="00172EB1" w:rsidRDefault="00172EB1">
      <w:pPr>
        <w:pStyle w:val="Article"/>
        <w:numPr>
          <w:ins w:id="104" w:author="rootsib" w:date="2012-04-11T13:47:00Z"/>
        </w:numPr>
        <w:ind w:left="720"/>
        <w:rPr>
          <w:ins w:id="105" w:author="rootsib" w:date="2012-04-11T13:47:00Z"/>
          <w:w w:val="96"/>
          <w:highlight w:val="yellow"/>
          <w:lang w:val="fr-FR"/>
        </w:rPr>
      </w:pPr>
      <w:ins w:id="106" w:author="rootsib" w:date="2012-04-11T13:47:00Z">
        <w:r>
          <w:rPr>
            <w:highlight w:val="yellow"/>
            <w:lang w:val="fr-FR"/>
          </w:rPr>
          <w:t xml:space="preserve">ARTICLE </w:t>
        </w:r>
        <w:r>
          <w:rPr>
            <w:w w:val="96"/>
            <w:highlight w:val="yellow"/>
            <w:lang w:val="fr-FR"/>
          </w:rPr>
          <w:t>X</w:t>
        </w:r>
      </w:ins>
    </w:p>
    <w:p w:rsidR="00172EB1" w:rsidRDefault="00172EB1">
      <w:pPr>
        <w:pStyle w:val="List1"/>
        <w:numPr>
          <w:ins w:id="107" w:author="rootsib" w:date="2012-04-11T13:47:00Z"/>
        </w:numPr>
        <w:tabs>
          <w:tab w:val="clear" w:pos="567"/>
        </w:tabs>
        <w:ind w:firstLine="0"/>
        <w:jc w:val="center"/>
        <w:rPr>
          <w:ins w:id="108" w:author="rootsib" w:date="2012-04-11T13:47:00Z"/>
          <w:rFonts w:ascii="Times New Roman" w:hAnsi="Times New Roman" w:cs="Times New Roman"/>
          <w:highlight w:val="yellow"/>
          <w:lang w:val="fr-FR"/>
        </w:rPr>
      </w:pPr>
      <w:ins w:id="109" w:author="rootsib" w:date="2012-04-11T13:47:00Z">
        <w:r>
          <w:rPr>
            <w:rFonts w:ascii="Times New Roman" w:hAnsi="Times New Roman" w:cs="Times New Roman"/>
            <w:highlight w:val="yellow"/>
            <w:lang w:val="fr-FR"/>
          </w:rPr>
          <w:t>Révision</w:t>
        </w:r>
      </w:ins>
    </w:p>
    <w:p w:rsidR="00172EB1" w:rsidRDefault="00172EB1">
      <w:pPr>
        <w:pStyle w:val="List1indent"/>
        <w:numPr>
          <w:ins w:id="110" w:author="rootsib" w:date="2012-04-11T13:46:00Z"/>
        </w:numPr>
        <w:tabs>
          <w:tab w:val="clear" w:pos="1134"/>
        </w:tabs>
        <w:ind w:left="0" w:firstLine="0"/>
        <w:jc w:val="left"/>
        <w:rPr>
          <w:ins w:id="111" w:author="rootsib" w:date="2012-04-11T13:46:00Z"/>
          <w:rFonts w:ascii="Times New Roman" w:hAnsi="Times New Roman" w:cs="Times New Roman"/>
          <w:lang w:val="fr-FR"/>
        </w:rPr>
      </w:pPr>
      <w:ins w:id="112" w:author="rootsib" w:date="2012-04-11T13:47:00Z">
        <w:r w:rsidRPr="004C2D1F">
          <w:rPr>
            <w:rFonts w:ascii="Times New Roman" w:hAnsi="Times New Roman" w:cs="Times New Roman"/>
            <w:highlight w:val="yellow"/>
            <w:lang w:val="fr-FR"/>
            <w:rPrChange w:id="113" w:author="marie-helene" w:date="2012-04-11T17:39:00Z">
              <w:rPr>
                <w:rFonts w:ascii="Times New Roman" w:hAnsi="Times New Roman" w:cs="Times New Roman"/>
                <w:highlight w:val="yellow"/>
              </w:rPr>
            </w:rPrChange>
          </w:rPr>
          <w:t xml:space="preserve">Le présent accord peut être révisé à la demande de xx </w:t>
        </w:r>
        <w:r>
          <w:rPr>
            <w:rFonts w:ascii="Times New Roman" w:hAnsi="Times New Roman" w:cs="Times New Roman"/>
            <w:highlight w:val="yellow"/>
            <w:lang w:val="fr-FR"/>
          </w:rPr>
          <w:t>États</w:t>
        </w:r>
        <w:r w:rsidRPr="004C2D1F">
          <w:rPr>
            <w:rFonts w:ascii="Times New Roman" w:hAnsi="Times New Roman" w:cs="Times New Roman"/>
            <w:highlight w:val="yellow"/>
            <w:lang w:val="fr-FR"/>
            <w:rPrChange w:id="114" w:author="marie-helene" w:date="2012-04-11T17:39:00Z">
              <w:rPr>
                <w:rFonts w:ascii="Times New Roman" w:hAnsi="Times New Roman" w:cs="Times New Roman"/>
                <w:highlight w:val="yellow"/>
              </w:rPr>
            </w:rPrChange>
          </w:rPr>
          <w:t xml:space="preserve"> Parties</w:t>
        </w:r>
      </w:ins>
      <w:ins w:id="115" w:author="rootsib" w:date="2012-04-11T13:48:00Z">
        <w:r w:rsidRPr="004C2D1F">
          <w:rPr>
            <w:rFonts w:ascii="Times New Roman" w:hAnsi="Times New Roman" w:cs="Times New Roman"/>
            <w:highlight w:val="yellow"/>
            <w:lang w:val="fr-FR"/>
            <w:rPrChange w:id="116" w:author="marie-helene" w:date="2012-04-11T17:39:00Z">
              <w:rPr>
                <w:rFonts w:ascii="Times New Roman" w:hAnsi="Times New Roman" w:cs="Times New Roman"/>
                <w:highlight w:val="yellow"/>
              </w:rPr>
            </w:rPrChange>
          </w:rPr>
          <w:t xml:space="preserve"> au moins. Les autres </w:t>
        </w:r>
        <w:r>
          <w:rPr>
            <w:rFonts w:ascii="Times New Roman" w:hAnsi="Times New Roman" w:cs="Times New Roman"/>
            <w:highlight w:val="yellow"/>
            <w:lang w:val="fr-FR"/>
          </w:rPr>
          <w:t xml:space="preserve">États Parties sont consultés sur les modifications envisagées qu’il conviendrait d’apporter </w:t>
        </w:r>
      </w:ins>
      <w:ins w:id="117" w:author="rootsib" w:date="2012-04-11T13:49:00Z">
        <w:r>
          <w:rPr>
            <w:rFonts w:ascii="Times New Roman" w:hAnsi="Times New Roman" w:cs="Times New Roman"/>
            <w:highlight w:val="yellow"/>
            <w:lang w:val="fr-FR"/>
          </w:rPr>
          <w:t>aux dispositions du présent Accord.</w:t>
        </w:r>
      </w:ins>
    </w:p>
    <w:p w:rsidR="00172EB1" w:rsidRDefault="00172EB1">
      <w:pPr>
        <w:pStyle w:val="Article"/>
        <w:ind w:left="720"/>
        <w:rPr>
          <w:w w:val="96"/>
          <w:lang w:val="fr-FR"/>
        </w:rPr>
      </w:pPr>
      <w:r>
        <w:rPr>
          <w:lang w:val="fr-FR"/>
        </w:rPr>
        <w:t xml:space="preserve">ARTICLE </w:t>
      </w:r>
      <w:r>
        <w:rPr>
          <w:w w:val="96"/>
          <w:lang w:val="fr-FR"/>
        </w:rPr>
        <w:t>X</w:t>
      </w:r>
    </w:p>
    <w:p w:rsidR="00172EB1" w:rsidRDefault="00172EB1">
      <w:pPr>
        <w:pStyle w:val="List1"/>
        <w:tabs>
          <w:tab w:val="clear" w:pos="567"/>
        </w:tabs>
        <w:ind w:firstLine="0"/>
        <w:jc w:val="center"/>
        <w:rPr>
          <w:rFonts w:ascii="Times New Roman" w:hAnsi="Times New Roman" w:cs="Times New Roman"/>
          <w:lang w:val="fr-FR"/>
        </w:rPr>
      </w:pPr>
      <w:r>
        <w:rPr>
          <w:rFonts w:ascii="Times New Roman" w:hAnsi="Times New Roman" w:cs="Times New Roman"/>
          <w:lang w:val="fr-FR"/>
        </w:rPr>
        <w:t>Dénonciation</w:t>
      </w:r>
    </w:p>
    <w:p w:rsidR="00172EB1" w:rsidRDefault="00172EB1">
      <w:pPr>
        <w:pStyle w:val="List1"/>
        <w:numPr>
          <w:ilvl w:val="0"/>
          <w:numId w:val="18"/>
        </w:numPr>
        <w:rPr>
          <w:rFonts w:ascii="Times New Roman" w:hAnsi="Times New Roman" w:cs="Times New Roman"/>
          <w:lang w:val="fr-FR"/>
        </w:rPr>
      </w:pPr>
      <w:del w:id="118" w:author="rootsib" w:date="2012-04-11T13:49:00Z">
        <w:r>
          <w:rPr>
            <w:rFonts w:ascii="Times New Roman" w:hAnsi="Times New Roman" w:cs="Times New Roman"/>
            <w:lang w:val="fr-FR"/>
          </w:rPr>
          <w:delText xml:space="preserve">Cet </w:delText>
        </w:r>
      </w:del>
      <w:ins w:id="119" w:author="rootsib" w:date="2012-04-11T13:49:00Z">
        <w:r>
          <w:rPr>
            <w:rFonts w:ascii="Times New Roman" w:hAnsi="Times New Roman" w:cs="Times New Roman"/>
            <w:lang w:val="fr-FR"/>
          </w:rPr>
          <w:t xml:space="preserve">Le présent </w:t>
        </w:r>
      </w:ins>
      <w:r>
        <w:rPr>
          <w:rFonts w:ascii="Times New Roman" w:hAnsi="Times New Roman" w:cs="Times New Roman"/>
          <w:lang w:val="fr-FR"/>
        </w:rPr>
        <w:t xml:space="preserve">Accord peut être dénoncé par un des Etats Parties à tout moment </w:t>
      </w:r>
      <w:del w:id="120" w:author="rootsib" w:date="2012-04-11T13:49:00Z">
        <w:r>
          <w:rPr>
            <w:rFonts w:ascii="Times New Roman" w:hAnsi="Times New Roman" w:cs="Times New Roman"/>
            <w:lang w:val="fr-FR"/>
          </w:rPr>
          <w:delText xml:space="preserve">après </w:delText>
        </w:r>
      </w:del>
      <w:ins w:id="121" w:author="rootsib" w:date="2012-04-11T13:49:00Z">
        <w:r>
          <w:rPr>
            <w:rFonts w:ascii="Times New Roman" w:hAnsi="Times New Roman" w:cs="Times New Roman"/>
            <w:lang w:val="fr-FR"/>
          </w:rPr>
          <w:t xml:space="preserve">à </w:t>
        </w:r>
      </w:ins>
      <w:r>
        <w:rPr>
          <w:rFonts w:ascii="Times New Roman" w:hAnsi="Times New Roman" w:cs="Times New Roman"/>
          <w:lang w:val="fr-FR"/>
        </w:rPr>
        <w:t xml:space="preserve">l'expiration d'un délai d’un an après la date à laquelle </w:t>
      </w:r>
      <w:del w:id="122" w:author="rootsib" w:date="2012-04-11T13:49:00Z">
        <w:r>
          <w:rPr>
            <w:rFonts w:ascii="Times New Roman" w:hAnsi="Times New Roman" w:cs="Times New Roman"/>
            <w:lang w:val="fr-FR"/>
          </w:rPr>
          <w:delText>cet Accord</w:delText>
        </w:r>
      </w:del>
      <w:ins w:id="123" w:author="rootsib" w:date="2012-04-11T13:49:00Z">
        <w:r>
          <w:rPr>
            <w:rFonts w:ascii="Times New Roman" w:hAnsi="Times New Roman" w:cs="Times New Roman"/>
            <w:lang w:val="fr-FR"/>
          </w:rPr>
          <w:t>il</w:t>
        </w:r>
      </w:ins>
      <w:r>
        <w:rPr>
          <w:rFonts w:ascii="Times New Roman" w:hAnsi="Times New Roman" w:cs="Times New Roman"/>
          <w:lang w:val="fr-FR"/>
        </w:rPr>
        <w:t xml:space="preserve"> est entré en vigueur pour cet État </w:t>
      </w:r>
      <w:ins w:id="124" w:author="rootsib" w:date="2012-04-11T13:49:00Z">
        <w:r>
          <w:rPr>
            <w:rFonts w:ascii="Times New Roman" w:hAnsi="Times New Roman" w:cs="Times New Roman"/>
            <w:lang w:val="fr-FR"/>
          </w:rPr>
          <w:t xml:space="preserve">Partie </w:t>
        </w:r>
      </w:ins>
      <w:r>
        <w:rPr>
          <w:rFonts w:ascii="Times New Roman" w:hAnsi="Times New Roman" w:cs="Times New Roman"/>
          <w:lang w:val="fr-FR"/>
        </w:rPr>
        <w:t>;</w:t>
      </w:r>
    </w:p>
    <w:p w:rsidR="00172EB1" w:rsidRDefault="00172EB1">
      <w:pPr>
        <w:pStyle w:val="List1"/>
        <w:numPr>
          <w:ilvl w:val="0"/>
          <w:numId w:val="18"/>
          <w:numberingChange w:id="125" w:author="rootsib" w:date="2012-04-11T13:21:00Z" w:original="(%1:1:4:)"/>
        </w:numPr>
        <w:rPr>
          <w:rFonts w:ascii="Times New Roman" w:hAnsi="Times New Roman" w:cs="Times New Roman"/>
          <w:lang w:val="fr-FR"/>
        </w:rPr>
      </w:pPr>
      <w:r>
        <w:rPr>
          <w:rFonts w:ascii="Times New Roman" w:hAnsi="Times New Roman" w:cs="Times New Roman"/>
          <w:lang w:val="fr-FR"/>
        </w:rPr>
        <w:t>La dénonciation est effectuée par le dépôt d'un instrument à cet effet auprès du Secrétaire général de l’AISM. ;</w:t>
      </w:r>
    </w:p>
    <w:p w:rsidR="00172EB1" w:rsidRDefault="00172EB1">
      <w:pPr>
        <w:pStyle w:val="List1"/>
        <w:numPr>
          <w:ilvl w:val="0"/>
          <w:numId w:val="18"/>
          <w:numberingChange w:id="126" w:author="rootsib" w:date="2012-04-11T13:21:00Z" w:original="(%1:1:4:)"/>
        </w:numPr>
        <w:rPr>
          <w:rFonts w:ascii="Times New Roman" w:hAnsi="Times New Roman" w:cs="Times New Roman"/>
          <w:lang w:val="fr-FR"/>
        </w:rPr>
      </w:pPr>
      <w:r>
        <w:rPr>
          <w:rFonts w:ascii="Times New Roman" w:hAnsi="Times New Roman" w:cs="Times New Roman"/>
          <w:lang w:val="fr-FR"/>
        </w:rPr>
        <w:t xml:space="preserve">Une dénonciation </w:t>
      </w:r>
      <w:del w:id="127" w:author="rootsib" w:date="2012-04-11T13:50:00Z">
        <w:r>
          <w:rPr>
            <w:rFonts w:ascii="Times New Roman" w:hAnsi="Times New Roman" w:cs="Times New Roman"/>
            <w:lang w:val="fr-FR"/>
          </w:rPr>
          <w:delText>entre en vigueur</w:delText>
        </w:r>
      </w:del>
      <w:ins w:id="128" w:author="rootsib" w:date="2012-04-11T13:50:00Z">
        <w:r>
          <w:rPr>
            <w:rFonts w:ascii="Times New Roman" w:hAnsi="Times New Roman" w:cs="Times New Roman"/>
            <w:lang w:val="fr-FR"/>
          </w:rPr>
          <w:t>prend effet</w:t>
        </w:r>
      </w:ins>
      <w:r>
        <w:rPr>
          <w:rFonts w:ascii="Times New Roman" w:hAnsi="Times New Roman" w:cs="Times New Roman"/>
          <w:lang w:val="fr-FR"/>
        </w:rPr>
        <w:t xml:space="preserve"> pour un an, ou pour une période plus longue telle que spécifiée dans l'instrument de dénonciation, après sa réception par le Secrétaire général de l’AISM.</w:t>
      </w:r>
    </w:p>
    <w:p w:rsidR="00172EB1" w:rsidRDefault="00172EB1">
      <w:pPr>
        <w:pStyle w:val="List1"/>
        <w:tabs>
          <w:tab w:val="clear" w:pos="567"/>
        </w:tabs>
        <w:ind w:left="0" w:firstLine="0"/>
        <w:rPr>
          <w:rFonts w:ascii="Times New Roman" w:hAnsi="Times New Roman" w:cs="Times New Roman"/>
          <w:lang w:val="fr-FR"/>
        </w:rPr>
      </w:pPr>
    </w:p>
    <w:p w:rsidR="00172EB1" w:rsidRDefault="00172EB1">
      <w:pPr>
        <w:pStyle w:val="List1"/>
        <w:tabs>
          <w:tab w:val="clear" w:pos="567"/>
        </w:tabs>
        <w:ind w:firstLine="0"/>
        <w:jc w:val="center"/>
        <w:rPr>
          <w:b/>
          <w:bCs/>
          <w:position w:val="-1"/>
          <w:sz w:val="22"/>
          <w:szCs w:val="22"/>
          <w:lang w:val="fr-FR" w:eastAsia="en-US"/>
        </w:rPr>
      </w:pPr>
      <w:r>
        <w:rPr>
          <w:b/>
          <w:bCs/>
          <w:position w:val="-1"/>
          <w:sz w:val="22"/>
          <w:szCs w:val="22"/>
          <w:lang w:val="fr-FR" w:eastAsia="en-US"/>
        </w:rPr>
        <w:t>ARTICLE XI</w:t>
      </w:r>
    </w:p>
    <w:p w:rsidR="00172EB1" w:rsidRDefault="00172EB1">
      <w:pPr>
        <w:pStyle w:val="List1"/>
        <w:tabs>
          <w:tab w:val="clear" w:pos="567"/>
        </w:tabs>
        <w:ind w:firstLine="0"/>
        <w:jc w:val="center"/>
        <w:rPr>
          <w:rFonts w:ascii="Times New Roman" w:hAnsi="Times New Roman" w:cs="Times New Roman"/>
          <w:lang w:val="fr-FR"/>
        </w:rPr>
      </w:pPr>
      <w:r>
        <w:rPr>
          <w:rFonts w:ascii="Times New Roman" w:hAnsi="Times New Roman" w:cs="Times New Roman"/>
          <w:lang w:val="fr-FR"/>
        </w:rPr>
        <w:t>Dépositaire</w:t>
      </w:r>
    </w:p>
    <w:p w:rsidR="00172EB1" w:rsidRDefault="00172EB1">
      <w:pPr>
        <w:pStyle w:val="List1"/>
        <w:numPr>
          <w:ilvl w:val="0"/>
          <w:numId w:val="40"/>
        </w:numPr>
        <w:rPr>
          <w:rFonts w:ascii="Times New Roman" w:hAnsi="Times New Roman" w:cs="Times New Roman"/>
          <w:lang w:val="fr-FR"/>
        </w:rPr>
      </w:pPr>
      <w:ins w:id="129" w:author="rootsib" w:date="2012-04-11T13:50:00Z">
        <w:r>
          <w:rPr>
            <w:rFonts w:ascii="Times New Roman" w:hAnsi="Times New Roman" w:cs="Times New Roman"/>
            <w:lang w:val="fr-FR"/>
          </w:rPr>
          <w:lastRenderedPageBreak/>
          <w:t>Le présent</w:t>
        </w:r>
      </w:ins>
      <w:del w:id="130" w:author="rootsib" w:date="2012-04-11T13:50:00Z">
        <w:r>
          <w:rPr>
            <w:rFonts w:ascii="Times New Roman" w:hAnsi="Times New Roman" w:cs="Times New Roman"/>
            <w:lang w:val="fr-FR"/>
          </w:rPr>
          <w:delText>Cet</w:delText>
        </w:r>
      </w:del>
      <w:r>
        <w:rPr>
          <w:rFonts w:ascii="Times New Roman" w:hAnsi="Times New Roman" w:cs="Times New Roman"/>
          <w:lang w:val="fr-FR"/>
        </w:rPr>
        <w:t xml:space="preserve"> Accord est déposé auprès du Gouvernement français.</w:t>
      </w:r>
    </w:p>
    <w:p w:rsidR="00172EB1" w:rsidRDefault="00172EB1">
      <w:pPr>
        <w:pStyle w:val="List1"/>
        <w:numPr>
          <w:ilvl w:val="0"/>
          <w:numId w:val="40"/>
          <w:numberingChange w:id="131" w:author="rootsib" w:date="2012-04-11T13:21:00Z" w:original="%1:1:0:)"/>
        </w:numPr>
        <w:rPr>
          <w:rFonts w:ascii="Times New Roman" w:hAnsi="Times New Roman" w:cs="Times New Roman"/>
          <w:lang w:val="fr-FR"/>
        </w:rPr>
      </w:pPr>
      <w:r>
        <w:rPr>
          <w:rFonts w:ascii="Times New Roman" w:hAnsi="Times New Roman" w:cs="Times New Roman"/>
          <w:lang w:val="fr-FR"/>
        </w:rPr>
        <w:t>Le Secrétaire général de l’AISM doit :</w:t>
      </w:r>
    </w:p>
    <w:p w:rsidR="00172EB1" w:rsidRDefault="00172EB1">
      <w:pPr>
        <w:pStyle w:val="List1"/>
        <w:numPr>
          <w:ilvl w:val="0"/>
          <w:numId w:val="41"/>
        </w:numPr>
        <w:rPr>
          <w:rFonts w:ascii="Times New Roman" w:hAnsi="Times New Roman" w:cs="Times New Roman"/>
          <w:lang w:val="fr-FR"/>
        </w:rPr>
      </w:pPr>
      <w:r>
        <w:rPr>
          <w:rFonts w:ascii="Times New Roman" w:hAnsi="Times New Roman" w:cs="Times New Roman"/>
          <w:w w:val="111"/>
          <w:lang w:val="fr-FR"/>
        </w:rPr>
        <w:t xml:space="preserve">informer tous les États qui ont signé ou ont accepté </w:t>
      </w:r>
      <w:ins w:id="132" w:author="rootsib" w:date="2012-04-11T13:51:00Z">
        <w:r>
          <w:rPr>
            <w:rFonts w:ascii="Times New Roman" w:hAnsi="Times New Roman" w:cs="Times New Roman"/>
            <w:w w:val="111"/>
            <w:lang w:val="fr-FR"/>
          </w:rPr>
          <w:t>le présent</w:t>
        </w:r>
      </w:ins>
      <w:del w:id="133" w:author="rootsib" w:date="2012-04-11T13:51:00Z">
        <w:r>
          <w:rPr>
            <w:rFonts w:ascii="Times New Roman" w:hAnsi="Times New Roman" w:cs="Times New Roman"/>
            <w:w w:val="111"/>
            <w:lang w:val="fr-FR"/>
          </w:rPr>
          <w:delText>cet</w:delText>
        </w:r>
      </w:del>
      <w:r>
        <w:rPr>
          <w:rFonts w:ascii="Times New Roman" w:hAnsi="Times New Roman" w:cs="Times New Roman"/>
          <w:w w:val="111"/>
          <w:lang w:val="fr-FR"/>
        </w:rPr>
        <w:t xml:space="preserve"> Accord :</w:t>
      </w:r>
    </w:p>
    <w:p w:rsidR="00172EB1" w:rsidRDefault="00172EB1">
      <w:pPr>
        <w:pStyle w:val="List1"/>
        <w:numPr>
          <w:ilvl w:val="0"/>
          <w:numId w:val="42"/>
        </w:numPr>
        <w:rPr>
          <w:rFonts w:ascii="Times New Roman" w:hAnsi="Times New Roman" w:cs="Times New Roman"/>
          <w:lang w:val="fr-FR"/>
        </w:rPr>
      </w:pPr>
      <w:r>
        <w:rPr>
          <w:rFonts w:ascii="Times New Roman" w:hAnsi="Times New Roman" w:cs="Times New Roman"/>
          <w:lang w:val="fr-FR"/>
        </w:rPr>
        <w:t xml:space="preserve">de chaque nouvelle signature ou dépôt d'un instrument de ratification, d'acceptation, d'approbation ou </w:t>
      </w:r>
      <w:del w:id="134" w:author="rootsib" w:date="2012-04-11T13:51:00Z">
        <w:r>
          <w:rPr>
            <w:rFonts w:ascii="Times New Roman" w:hAnsi="Times New Roman" w:cs="Times New Roman"/>
            <w:lang w:val="fr-FR"/>
          </w:rPr>
          <w:delText>d'accession</w:delText>
        </w:r>
      </w:del>
      <w:ins w:id="135" w:author="rootsib" w:date="2012-04-11T13:51:00Z">
        <w:r>
          <w:rPr>
            <w:rFonts w:ascii="Times New Roman" w:hAnsi="Times New Roman" w:cs="Times New Roman"/>
            <w:lang w:val="fr-FR"/>
          </w:rPr>
          <w:t>d’adhésion</w:t>
        </w:r>
      </w:ins>
      <w:r>
        <w:rPr>
          <w:rFonts w:ascii="Times New Roman" w:hAnsi="Times New Roman" w:cs="Times New Roman"/>
          <w:lang w:val="fr-FR"/>
        </w:rPr>
        <w:t>, en en spécifiant la date ;</w:t>
      </w:r>
    </w:p>
    <w:p w:rsidR="00172EB1" w:rsidRDefault="00172EB1">
      <w:pPr>
        <w:pStyle w:val="List1"/>
        <w:numPr>
          <w:ilvl w:val="0"/>
          <w:numId w:val="42"/>
          <w:numberingChange w:id="136" w:author="rootsib" w:date="2012-04-11T13:21:00Z" w:original="%1:1:2:."/>
        </w:numPr>
        <w:rPr>
          <w:rFonts w:ascii="Times New Roman" w:hAnsi="Times New Roman" w:cs="Times New Roman"/>
          <w:lang w:val="fr-FR"/>
        </w:rPr>
      </w:pPr>
      <w:r>
        <w:rPr>
          <w:rFonts w:ascii="Times New Roman" w:hAnsi="Times New Roman" w:cs="Times New Roman"/>
          <w:lang w:val="fr-FR"/>
        </w:rPr>
        <w:t>de la date d’entrée en vigueur d</w:t>
      </w:r>
      <w:ins w:id="137" w:author="rootsib" w:date="2012-04-11T13:51:00Z">
        <w:r>
          <w:rPr>
            <w:rFonts w:ascii="Times New Roman" w:hAnsi="Times New Roman" w:cs="Times New Roman"/>
            <w:lang w:val="fr-FR"/>
          </w:rPr>
          <w:t xml:space="preserve">u </w:t>
        </w:r>
        <w:proofErr w:type="spellStart"/>
        <w:r>
          <w:rPr>
            <w:rFonts w:ascii="Times New Roman" w:hAnsi="Times New Roman" w:cs="Times New Roman"/>
            <w:lang w:val="fr-FR"/>
          </w:rPr>
          <w:t>présent</w:t>
        </w:r>
      </w:ins>
      <w:del w:id="138" w:author="rootsib" w:date="2012-04-11T13:51:00Z">
        <w:r>
          <w:rPr>
            <w:rFonts w:ascii="Times New Roman" w:hAnsi="Times New Roman" w:cs="Times New Roman"/>
            <w:lang w:val="fr-FR"/>
          </w:rPr>
          <w:delText xml:space="preserve">e cet </w:delText>
        </w:r>
      </w:del>
      <w:r>
        <w:rPr>
          <w:rFonts w:ascii="Times New Roman" w:hAnsi="Times New Roman" w:cs="Times New Roman"/>
          <w:lang w:val="fr-FR"/>
        </w:rPr>
        <w:t>accord</w:t>
      </w:r>
      <w:proofErr w:type="spellEnd"/>
      <w:r>
        <w:rPr>
          <w:rFonts w:ascii="Times New Roman" w:hAnsi="Times New Roman" w:cs="Times New Roman"/>
          <w:lang w:val="fr-FR"/>
        </w:rPr>
        <w:t> ;</w:t>
      </w:r>
    </w:p>
    <w:p w:rsidR="00172EB1" w:rsidRDefault="00172EB1">
      <w:pPr>
        <w:pStyle w:val="List1"/>
        <w:numPr>
          <w:ilvl w:val="0"/>
          <w:numId w:val="42"/>
          <w:numberingChange w:id="139" w:author="rootsib" w:date="2012-04-11T13:21:00Z" w:original="%1:1:2:."/>
        </w:numPr>
        <w:rPr>
          <w:rFonts w:ascii="Times New Roman" w:hAnsi="Times New Roman" w:cs="Times New Roman"/>
          <w:lang w:val="fr-FR"/>
        </w:rPr>
      </w:pPr>
      <w:r>
        <w:rPr>
          <w:rFonts w:ascii="Times New Roman" w:hAnsi="Times New Roman" w:cs="Times New Roman"/>
          <w:lang w:val="fr-FR"/>
        </w:rPr>
        <w:t>du dépôt de tout instrument de dénonciation d</w:t>
      </w:r>
      <w:ins w:id="140" w:author="rootsib" w:date="2012-04-11T13:52:00Z">
        <w:r>
          <w:rPr>
            <w:rFonts w:ascii="Times New Roman" w:hAnsi="Times New Roman" w:cs="Times New Roman"/>
            <w:lang w:val="fr-FR"/>
          </w:rPr>
          <w:t>u présent</w:t>
        </w:r>
      </w:ins>
      <w:del w:id="141" w:author="rootsib" w:date="2012-04-11T13:52:00Z">
        <w:r>
          <w:rPr>
            <w:rFonts w:ascii="Times New Roman" w:hAnsi="Times New Roman" w:cs="Times New Roman"/>
            <w:lang w:val="fr-FR"/>
          </w:rPr>
          <w:delText>e c</w:delText>
        </w:r>
      </w:del>
      <w:del w:id="142" w:author="rootsib" w:date="2012-04-11T13:51:00Z">
        <w:r>
          <w:rPr>
            <w:rFonts w:ascii="Times New Roman" w:hAnsi="Times New Roman" w:cs="Times New Roman"/>
            <w:lang w:val="fr-FR"/>
          </w:rPr>
          <w:delText>et</w:delText>
        </w:r>
      </w:del>
      <w:r>
        <w:rPr>
          <w:rFonts w:ascii="Times New Roman" w:hAnsi="Times New Roman" w:cs="Times New Roman"/>
          <w:lang w:val="fr-FR"/>
        </w:rPr>
        <w:t xml:space="preserve"> Accord, en spécifiant la date du dépôt et la date à laquelle la dénonciation </w:t>
      </w:r>
      <w:ins w:id="143" w:author="rootsib" w:date="2012-04-11T13:52:00Z">
        <w:r>
          <w:rPr>
            <w:rFonts w:ascii="Times New Roman" w:hAnsi="Times New Roman" w:cs="Times New Roman"/>
            <w:lang w:val="fr-FR"/>
          </w:rPr>
          <w:t>prendra effet</w:t>
        </w:r>
      </w:ins>
      <w:ins w:id="144" w:author="rootsib" w:date="2012-04-11T13:53:00Z">
        <w:r>
          <w:rPr>
            <w:rFonts w:ascii="Times New Roman" w:hAnsi="Times New Roman" w:cs="Times New Roman"/>
            <w:lang w:val="fr-FR"/>
          </w:rPr>
          <w:t xml:space="preserve"> </w:t>
        </w:r>
      </w:ins>
      <w:del w:id="145" w:author="rootsib" w:date="2012-04-11T13:52:00Z">
        <w:r>
          <w:rPr>
            <w:rFonts w:ascii="Times New Roman" w:hAnsi="Times New Roman" w:cs="Times New Roman"/>
            <w:lang w:val="fr-FR"/>
          </w:rPr>
          <w:delText>entrera en vigueur</w:delText>
        </w:r>
      </w:del>
      <w:r>
        <w:rPr>
          <w:rFonts w:ascii="Times New Roman" w:hAnsi="Times New Roman" w:cs="Times New Roman"/>
          <w:lang w:val="fr-FR"/>
        </w:rPr>
        <w:t>;</w:t>
      </w:r>
    </w:p>
    <w:p w:rsidR="00172EB1" w:rsidRDefault="00172EB1">
      <w:pPr>
        <w:pStyle w:val="List1"/>
        <w:numPr>
          <w:ilvl w:val="0"/>
          <w:numId w:val="42"/>
          <w:numberingChange w:id="146" w:author="rootsib" w:date="2012-04-11T13:21:00Z" w:original="%1:1:2:."/>
        </w:numPr>
        <w:rPr>
          <w:rFonts w:ascii="Times New Roman" w:hAnsi="Times New Roman" w:cs="Times New Roman"/>
          <w:lang w:val="fr-FR"/>
        </w:rPr>
      </w:pPr>
      <w:r>
        <w:rPr>
          <w:rFonts w:ascii="Times New Roman" w:hAnsi="Times New Roman" w:cs="Times New Roman"/>
          <w:lang w:val="fr-FR"/>
        </w:rPr>
        <w:lastRenderedPageBreak/>
        <w:t xml:space="preserve">d'autres déclarations et notifications reçues </w:t>
      </w:r>
      <w:r>
        <w:rPr>
          <w:rFonts w:ascii="Times New Roman" w:hAnsi="Times New Roman" w:cs="Times New Roman"/>
          <w:color w:val="FF0000"/>
          <w:lang w:val="fr-FR"/>
        </w:rPr>
        <w:t>pertinents</w:t>
      </w:r>
      <w:r>
        <w:rPr>
          <w:rFonts w:ascii="Times New Roman" w:hAnsi="Times New Roman" w:cs="Times New Roman"/>
          <w:lang w:val="fr-FR"/>
        </w:rPr>
        <w:t xml:space="preserve"> </w:t>
      </w:r>
      <w:ins w:id="147" w:author="rootsib" w:date="2012-04-11T13:52:00Z">
        <w:r>
          <w:rPr>
            <w:rFonts w:ascii="Times New Roman" w:hAnsi="Times New Roman" w:cs="Times New Roman"/>
            <w:lang w:val="fr-FR"/>
          </w:rPr>
          <w:t>au présent</w:t>
        </w:r>
      </w:ins>
      <w:del w:id="148" w:author="rootsib" w:date="2012-04-11T13:52:00Z">
        <w:r>
          <w:rPr>
            <w:rFonts w:ascii="Times New Roman" w:hAnsi="Times New Roman" w:cs="Times New Roman"/>
            <w:lang w:val="fr-FR"/>
          </w:rPr>
          <w:delText>à cet</w:delText>
        </w:r>
      </w:del>
      <w:r>
        <w:rPr>
          <w:rFonts w:ascii="Times New Roman" w:hAnsi="Times New Roman" w:cs="Times New Roman"/>
          <w:lang w:val="fr-FR"/>
        </w:rPr>
        <w:t xml:space="preserve"> Accord.</w:t>
      </w:r>
    </w:p>
    <w:p w:rsidR="00172EB1" w:rsidRDefault="00172EB1">
      <w:pPr>
        <w:pStyle w:val="Corpsdetexte"/>
        <w:numPr>
          <w:ilvl w:val="0"/>
          <w:numId w:val="41"/>
        </w:numPr>
        <w:tabs>
          <w:tab w:val="left" w:pos="709"/>
          <w:tab w:val="left" w:pos="1134"/>
        </w:tabs>
        <w:rPr>
          <w:rFonts w:ascii="Times New Roman" w:hAnsi="Times New Roman" w:cs="Times New Roman"/>
          <w:w w:val="111"/>
        </w:rPr>
      </w:pPr>
      <w:r>
        <w:rPr>
          <w:rFonts w:ascii="Times New Roman" w:hAnsi="Times New Roman" w:cs="Times New Roman"/>
          <w:w w:val="111"/>
        </w:rPr>
        <w:t>transmettre une copie certifiée conforme d</w:t>
      </w:r>
      <w:ins w:id="149" w:author="rootsib" w:date="2012-04-11T13:52:00Z">
        <w:r>
          <w:rPr>
            <w:rFonts w:ascii="Times New Roman" w:hAnsi="Times New Roman" w:cs="Times New Roman"/>
            <w:w w:val="111"/>
          </w:rPr>
          <w:t>u présent</w:t>
        </w:r>
      </w:ins>
      <w:del w:id="150" w:author="rootsib" w:date="2012-04-11T13:52:00Z">
        <w:r>
          <w:rPr>
            <w:rFonts w:ascii="Times New Roman" w:hAnsi="Times New Roman" w:cs="Times New Roman"/>
            <w:w w:val="111"/>
          </w:rPr>
          <w:delText>e cet</w:delText>
        </w:r>
      </w:del>
      <w:r>
        <w:rPr>
          <w:rFonts w:ascii="Times New Roman" w:hAnsi="Times New Roman" w:cs="Times New Roman"/>
          <w:w w:val="111"/>
        </w:rPr>
        <w:t xml:space="preserve"> Accord à tous les États qui ont signé ou ont accepté cet Accord</w:t>
      </w:r>
      <w:ins w:id="151" w:author="rootsib" w:date="2012-04-11T13:52:00Z">
        <w:r>
          <w:rPr>
            <w:rFonts w:ascii="Times New Roman" w:hAnsi="Times New Roman" w:cs="Times New Roman"/>
            <w:w w:val="111"/>
          </w:rPr>
          <w:t> ;</w:t>
        </w:r>
      </w:ins>
    </w:p>
    <w:p w:rsidR="00172EB1" w:rsidRDefault="00172EB1">
      <w:pPr>
        <w:pStyle w:val="Corpsdetexte"/>
        <w:numPr>
          <w:ilvl w:val="0"/>
          <w:numId w:val="40"/>
        </w:numPr>
        <w:tabs>
          <w:tab w:val="left" w:pos="709"/>
          <w:tab w:val="left" w:pos="1134"/>
        </w:tabs>
        <w:rPr>
          <w:w w:val="111"/>
        </w:rPr>
      </w:pPr>
      <w:r>
        <w:rPr>
          <w:rFonts w:ascii="Times New Roman" w:hAnsi="Times New Roman" w:cs="Times New Roman"/>
          <w:w w:val="111"/>
        </w:rPr>
        <w:t>Une copie certifiée conforme d</w:t>
      </w:r>
      <w:ins w:id="152" w:author="rootsib" w:date="2012-04-11T13:53:00Z">
        <w:r>
          <w:rPr>
            <w:rFonts w:ascii="Times New Roman" w:hAnsi="Times New Roman" w:cs="Times New Roman"/>
            <w:w w:val="111"/>
          </w:rPr>
          <w:t>u présent</w:t>
        </w:r>
      </w:ins>
      <w:del w:id="153" w:author="rootsib" w:date="2012-04-11T13:53:00Z">
        <w:r>
          <w:rPr>
            <w:rFonts w:ascii="Times New Roman" w:hAnsi="Times New Roman" w:cs="Times New Roman"/>
            <w:w w:val="111"/>
          </w:rPr>
          <w:delText>e cet</w:delText>
        </w:r>
      </w:del>
      <w:r>
        <w:rPr>
          <w:rFonts w:ascii="Times New Roman" w:hAnsi="Times New Roman" w:cs="Times New Roman"/>
          <w:w w:val="111"/>
        </w:rPr>
        <w:t xml:space="preserve"> Accord est </w:t>
      </w:r>
      <w:del w:id="154" w:author="rootsib" w:date="2012-04-11T13:53:00Z">
        <w:r>
          <w:rPr>
            <w:rFonts w:ascii="Times New Roman" w:hAnsi="Times New Roman" w:cs="Times New Roman"/>
            <w:w w:val="111"/>
          </w:rPr>
          <w:delText xml:space="preserve">aussi </w:delText>
        </w:r>
      </w:del>
      <w:ins w:id="155" w:author="rootsib" w:date="2012-04-11T13:53:00Z">
        <w:r>
          <w:rPr>
            <w:rFonts w:ascii="Times New Roman" w:hAnsi="Times New Roman" w:cs="Times New Roman"/>
            <w:w w:val="111"/>
          </w:rPr>
          <w:t xml:space="preserve">également </w:t>
        </w:r>
      </w:ins>
      <w:r>
        <w:rPr>
          <w:rFonts w:ascii="Times New Roman" w:hAnsi="Times New Roman" w:cs="Times New Roman"/>
          <w:w w:val="111"/>
        </w:rPr>
        <w:t>transmise au Secrétaire général de l’OMI afin qu’il prenne les mesures qui conviennent et informe tous les gouvernements membres de cette Organisation.</w:t>
      </w:r>
    </w:p>
    <w:p w:rsidR="00172EB1" w:rsidRDefault="00172EB1">
      <w:pPr>
        <w:pStyle w:val="Corpsdetexte"/>
        <w:tabs>
          <w:tab w:val="left" w:pos="709"/>
          <w:tab w:val="left" w:pos="1134"/>
        </w:tabs>
        <w:ind w:left="360"/>
        <w:rPr>
          <w:w w:val="111"/>
        </w:rPr>
      </w:pPr>
    </w:p>
    <w:p w:rsidR="00172EB1" w:rsidRDefault="00172EB1">
      <w:pPr>
        <w:pStyle w:val="List1"/>
        <w:tabs>
          <w:tab w:val="clear" w:pos="567"/>
        </w:tabs>
        <w:ind w:firstLine="0"/>
        <w:jc w:val="center"/>
        <w:rPr>
          <w:rFonts w:ascii="Times New Roman" w:hAnsi="Times New Roman" w:cs="Times New Roman"/>
          <w:lang w:val="fr-FR"/>
        </w:rPr>
      </w:pPr>
      <w:r>
        <w:rPr>
          <w:b/>
          <w:bCs/>
          <w:w w:val="111"/>
          <w:position w:val="-1"/>
          <w:sz w:val="22"/>
          <w:szCs w:val="22"/>
          <w:lang w:val="fr-FR"/>
        </w:rPr>
        <w:t>ARTICLE XII</w:t>
      </w:r>
    </w:p>
    <w:p w:rsidR="00172EB1" w:rsidRDefault="00172EB1">
      <w:pPr>
        <w:pStyle w:val="Article"/>
        <w:jc w:val="both"/>
        <w:rPr>
          <w:rFonts w:ascii="Times New Roman" w:hAnsi="Times New Roman" w:cs="Times New Roman"/>
          <w:lang w:val="fr-FR"/>
        </w:rPr>
      </w:pPr>
      <w:r>
        <w:rPr>
          <w:rFonts w:ascii="Times New Roman" w:hAnsi="Times New Roman" w:cs="Times New Roman"/>
          <w:b w:val="0"/>
          <w:bCs w:val="0"/>
          <w:sz w:val="18"/>
          <w:szCs w:val="18"/>
          <w:lang w:val="fr-FR"/>
        </w:rPr>
        <w:t>Le présent accord, fait à Saint Germain en Laye, France, le XXjuin2012, est établi en un exemplaire unique en français et en anglais, chaque texte étant également authentique.</w:t>
      </w:r>
    </w:p>
    <w:p w:rsidR="00172EB1" w:rsidRDefault="00172EB1">
      <w:pPr>
        <w:pStyle w:val="Corpsdetexte"/>
        <w:sectPr w:rsidR="00172EB1">
          <w:type w:val="continuous"/>
          <w:pgSz w:w="11906" w:h="16838" w:code="9"/>
          <w:pgMar w:top="1134" w:right="1134" w:bottom="1134" w:left="1134" w:header="567" w:footer="567" w:gutter="0"/>
          <w:cols w:num="2" w:space="708"/>
          <w:titlePg/>
          <w:docGrid w:linePitch="360"/>
        </w:sectPr>
      </w:pPr>
    </w:p>
    <w:p w:rsidR="00172EB1" w:rsidRDefault="00172EB1">
      <w:pPr>
        <w:pStyle w:val="Corpsdetexte"/>
      </w:pPr>
    </w:p>
    <w:p w:rsidR="00172EB1" w:rsidRDefault="00172EB1">
      <w:pPr>
        <w:rPr>
          <w:b/>
          <w:bCs/>
          <w:w w:val="104"/>
          <w:kern w:val="28"/>
          <w:sz w:val="32"/>
          <w:szCs w:val="32"/>
          <w:lang w:val="fr-FR"/>
        </w:rPr>
      </w:pPr>
      <w:r>
        <w:rPr>
          <w:rFonts w:ascii="Times New Roman" w:hAnsi="Times New Roman" w:cs="Times New Roman"/>
          <w:w w:val="104"/>
          <w:lang w:val="fr-FR"/>
        </w:rPr>
        <w:br w:type="page"/>
      </w:r>
    </w:p>
    <w:p w:rsidR="00172EB1" w:rsidRPr="004C2D1F" w:rsidRDefault="00172EB1">
      <w:pPr>
        <w:pStyle w:val="Titre"/>
        <w:spacing w:before="240" w:after="480"/>
        <w:rPr>
          <w:rFonts w:ascii="Times New Roman" w:hAnsi="Times New Roman" w:cs="Times New Roman"/>
          <w:w w:val="104"/>
          <w:lang w:val="en-US"/>
          <w:rPrChange w:id="156" w:author="marie-helene" w:date="2012-04-11T17:39:00Z">
            <w:rPr>
              <w:rFonts w:ascii="Times New Roman" w:hAnsi="Times New Roman" w:cs="Times New Roman"/>
              <w:w w:val="104"/>
            </w:rPr>
          </w:rPrChange>
        </w:rPr>
      </w:pPr>
      <w:r w:rsidRPr="004C2D1F">
        <w:rPr>
          <w:rFonts w:ascii="Times New Roman" w:hAnsi="Times New Roman" w:cs="Times New Roman"/>
          <w:w w:val="104"/>
          <w:lang w:val="en-US"/>
          <w:rPrChange w:id="157" w:author="marie-helene" w:date="2012-04-11T17:39:00Z">
            <w:rPr>
              <w:rFonts w:ascii="Times New Roman" w:hAnsi="Times New Roman" w:cs="Times New Roman"/>
              <w:w w:val="104"/>
            </w:rPr>
          </w:rPrChange>
        </w:rPr>
        <w:lastRenderedPageBreak/>
        <w:t>The International Association of Marine Aids to Navigation and Lighthouse Authorities (IALA)</w:t>
      </w:r>
    </w:p>
    <w:p w:rsidR="00172EB1" w:rsidRPr="004C2D1F" w:rsidRDefault="00172EB1">
      <w:pPr>
        <w:pStyle w:val="Titre"/>
        <w:spacing w:before="240" w:after="480"/>
        <w:rPr>
          <w:rFonts w:ascii="Times New Roman" w:hAnsi="Times New Roman" w:cs="Times New Roman"/>
          <w:w w:val="109"/>
          <w:lang w:val="en-US"/>
          <w:rPrChange w:id="158" w:author="marie-helene" w:date="2012-04-11T17:39:00Z">
            <w:rPr>
              <w:rFonts w:ascii="Times New Roman" w:hAnsi="Times New Roman" w:cs="Times New Roman"/>
              <w:w w:val="109"/>
            </w:rPr>
          </w:rPrChange>
        </w:rPr>
      </w:pPr>
      <w:r w:rsidRPr="004C2D1F">
        <w:rPr>
          <w:rFonts w:ascii="Times New Roman" w:hAnsi="Times New Roman" w:cs="Times New Roman"/>
          <w:w w:val="104"/>
          <w:lang w:val="en-US"/>
          <w:rPrChange w:id="159" w:author="marie-helene" w:date="2012-04-11T17:39:00Z">
            <w:rPr>
              <w:rFonts w:ascii="Times New Roman" w:hAnsi="Times New Roman" w:cs="Times New Roman"/>
              <w:w w:val="104"/>
            </w:rPr>
          </w:rPrChange>
        </w:rPr>
        <w:t>AGREEMENT</w:t>
      </w:r>
      <w:r w:rsidRPr="004C2D1F">
        <w:rPr>
          <w:rFonts w:ascii="Times New Roman" w:hAnsi="Times New Roman" w:cs="Times New Roman"/>
          <w:lang w:val="en-US"/>
          <w:rPrChange w:id="160" w:author="marie-helene" w:date="2012-04-11T17:39:00Z">
            <w:rPr>
              <w:rFonts w:ascii="Times New Roman" w:hAnsi="Times New Roman" w:cs="Times New Roman"/>
            </w:rPr>
          </w:rPrChange>
        </w:rPr>
        <w:t xml:space="preserve"> on the IALA </w:t>
      </w:r>
      <w:r w:rsidRPr="004C2D1F">
        <w:rPr>
          <w:rFonts w:ascii="Times New Roman" w:hAnsi="Times New Roman" w:cs="Times New Roman"/>
          <w:w w:val="97"/>
          <w:lang w:val="en-US"/>
          <w:rPrChange w:id="161" w:author="marie-helene" w:date="2012-04-11T17:39:00Z">
            <w:rPr>
              <w:rFonts w:ascii="Times New Roman" w:hAnsi="Times New Roman" w:cs="Times New Roman"/>
              <w:w w:val="97"/>
            </w:rPr>
          </w:rPrChange>
        </w:rPr>
        <w:t>Maritime</w:t>
      </w:r>
      <w:r w:rsidRPr="004C2D1F">
        <w:rPr>
          <w:rFonts w:ascii="Times New Roman" w:hAnsi="Times New Roman" w:cs="Times New Roman"/>
          <w:lang w:val="en-US"/>
          <w:rPrChange w:id="162" w:author="marie-helene" w:date="2012-04-11T17:39:00Z">
            <w:rPr>
              <w:rFonts w:ascii="Times New Roman" w:hAnsi="Times New Roman" w:cs="Times New Roman"/>
            </w:rPr>
          </w:rPrChange>
        </w:rPr>
        <w:t xml:space="preserve"> Buoyage </w:t>
      </w:r>
      <w:r w:rsidRPr="004C2D1F">
        <w:rPr>
          <w:rFonts w:ascii="Times New Roman" w:hAnsi="Times New Roman" w:cs="Times New Roman"/>
          <w:w w:val="109"/>
          <w:lang w:val="en-US"/>
          <w:rPrChange w:id="163" w:author="marie-helene" w:date="2012-04-11T17:39:00Z">
            <w:rPr>
              <w:rFonts w:ascii="Times New Roman" w:hAnsi="Times New Roman" w:cs="Times New Roman"/>
              <w:w w:val="109"/>
            </w:rPr>
          </w:rPrChange>
        </w:rPr>
        <w:t>System</w:t>
      </w:r>
    </w:p>
    <w:p w:rsidR="00172EB1" w:rsidRPr="004C2D1F" w:rsidRDefault="00172EB1">
      <w:pPr>
        <w:pStyle w:val="Corpsdetexte"/>
        <w:rPr>
          <w:rFonts w:ascii="Times New Roman" w:hAnsi="Times New Roman" w:cs="Times New Roman"/>
          <w:lang w:val="en-US"/>
          <w:rPrChange w:id="164" w:author="marie-helene" w:date="2012-04-11T17:39:00Z">
            <w:rPr>
              <w:rFonts w:ascii="Times New Roman" w:hAnsi="Times New Roman" w:cs="Times New Roman"/>
            </w:rPr>
          </w:rPrChange>
        </w:rPr>
        <w:sectPr w:rsidR="00172EB1" w:rsidRPr="004C2D1F">
          <w:type w:val="continuous"/>
          <w:pgSz w:w="11906" w:h="16838" w:code="9"/>
          <w:pgMar w:top="1134" w:right="1134" w:bottom="1134" w:left="1134" w:header="567" w:footer="567" w:gutter="0"/>
          <w:cols w:space="708"/>
          <w:titlePg/>
          <w:docGrid w:linePitch="360"/>
        </w:sectPr>
      </w:pPr>
    </w:p>
    <w:p w:rsidR="00172EB1" w:rsidRPr="004C2D1F" w:rsidRDefault="004C2D1F">
      <w:pPr>
        <w:pStyle w:val="Corpsdetexte"/>
        <w:rPr>
          <w:rFonts w:ascii="Times New Roman" w:hAnsi="Times New Roman" w:cs="Times New Roman"/>
          <w:b/>
          <w:bCs/>
          <w:w w:val="112"/>
          <w:lang w:val="en-US"/>
          <w:rPrChange w:id="165" w:author="marie-helene" w:date="2012-04-11T17:39:00Z">
            <w:rPr>
              <w:rFonts w:ascii="Times New Roman" w:hAnsi="Times New Roman" w:cs="Times New Roman"/>
              <w:b/>
              <w:bCs/>
              <w:w w:val="112"/>
            </w:rPr>
          </w:rPrChange>
        </w:rPr>
      </w:pPr>
      <w:r>
        <w:rPr>
          <w:noProof/>
          <w:lang w:eastAsia="fr-FR"/>
        </w:rPr>
        <w:lastRenderedPageBreak/>
        <mc:AlternateContent>
          <mc:Choice Requires="wpg">
            <w:drawing>
              <wp:anchor distT="0" distB="0" distL="114300" distR="114300" simplePos="0" relativeHeight="251661824" behindDoc="1" locked="0" layoutInCell="1" allowOverlap="1">
                <wp:simplePos x="0" y="0"/>
                <wp:positionH relativeFrom="page">
                  <wp:posOffset>360680</wp:posOffset>
                </wp:positionH>
                <wp:positionV relativeFrom="page">
                  <wp:posOffset>696595</wp:posOffset>
                </wp:positionV>
                <wp:extent cx="6510020" cy="1270"/>
                <wp:effectExtent l="8255" t="10795" r="6350" b="698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0020" cy="1270"/>
                          <a:chOff x="569" y="1098"/>
                          <a:chExt cx="10252" cy="2"/>
                        </a:xfrm>
                      </wpg:grpSpPr>
                      <wps:wsp>
                        <wps:cNvPr id="2" name="Freeform 3"/>
                        <wps:cNvSpPr>
                          <a:spLocks/>
                        </wps:cNvSpPr>
                        <wps:spPr bwMode="auto">
                          <a:xfrm>
                            <a:off x="569" y="1098"/>
                            <a:ext cx="10252" cy="0"/>
                          </a:xfrm>
                          <a:custGeom>
                            <a:avLst/>
                            <a:gdLst>
                              <a:gd name="T0" fmla="*/ 0 w 10252"/>
                              <a:gd name="T1" fmla="*/ 0 h 2"/>
                              <a:gd name="T2" fmla="*/ 10252 w 10252"/>
                              <a:gd name="T3" fmla="*/ 0 h 2"/>
                              <a:gd name="T4" fmla="*/ 0 60000 65536"/>
                              <a:gd name="T5" fmla="*/ 0 60000 65536"/>
                            </a:gdLst>
                            <a:ahLst/>
                            <a:cxnLst>
                              <a:cxn ang="T4">
                                <a:pos x="T0" y="T1"/>
                              </a:cxn>
                              <a:cxn ang="T5">
                                <a:pos x="T2" y="T3"/>
                              </a:cxn>
                            </a:cxnLst>
                            <a:rect l="0" t="0" r="r" b="b"/>
                            <a:pathLst>
                              <a:path w="10252" h="2">
                                <a:moveTo>
                                  <a:pt x="0" y="0"/>
                                </a:moveTo>
                                <a:lnTo>
                                  <a:pt x="10252" y="0"/>
                                </a:lnTo>
                              </a:path>
                            </a:pathLst>
                          </a:custGeom>
                          <a:noFill/>
                          <a:ln w="91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8.4pt;margin-top:54.85pt;width:512.6pt;height:.1pt;z-index:-251654656;mso-position-horizontal-relative:page;mso-position-vertical-relative:page" coordorigin="569,1098" coordsize="1025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">
                <v:shape id="Freeform 3" o:spid="_x0000_s1027" style="position:absolute;left:569;top:1098;width:10252;height:0;visibility:visible;mso-wrap-style:square;v-text-anchor:top" coordsize="1025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Dp+sMA&#10;AADaAAAADwAAAGRycy9kb3ducmV2LnhtbESPQWsCMRSE74X+h/AEL6JZ11JlNUqRCtJDaa14fmye&#10;u4vJS9ik7vrvG0HocZiZb5jVprdGXKkNjWMF00kGgrh0uuFKwfFnN16ACBFZo3FMCm4UYLN+flph&#10;oV3H33Q9xEokCIcCFdQx+kLKUNZkMUycJ07e2bUWY5JtJXWLXYJbI/Mse5UWG04LNXra1lReDr9W&#10;waf5ctn7rDEvu/Pcf/h8dOrKkVLDQf+2BBGpj//hR3uvFeRwv5Ju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Dp+sMAAADaAAAADwAAAAAAAAAAAAAAAACYAgAAZHJzL2Rv&#10;d25yZXYueG1sUEsFBgAAAAAEAAQA9QAAAIgDAAAAAA==&#10;" path="m,l10252,e" filled="f" strokeweight=".25394mm">
                  <v:path arrowok="t" o:connecttype="custom" o:connectlocs="0,0;10252,0" o:connectangles="0,0"/>
                </v:shape>
                <w10:wrap anchorx="page" anchory="page"/>
              </v:group>
            </w:pict>
          </mc:Fallback>
        </mc:AlternateContent>
      </w:r>
      <w:r w:rsidR="00172EB1" w:rsidRPr="004C2D1F">
        <w:rPr>
          <w:rFonts w:ascii="Times New Roman" w:hAnsi="Times New Roman" w:cs="Times New Roman"/>
          <w:b/>
          <w:bCs/>
          <w:lang w:val="en-US"/>
          <w:rPrChange w:id="166" w:author="marie-helene" w:date="2012-04-11T17:39:00Z">
            <w:rPr>
              <w:rFonts w:ascii="Times New Roman" w:hAnsi="Times New Roman" w:cs="Times New Roman"/>
              <w:b/>
              <w:bCs/>
            </w:rPr>
          </w:rPrChange>
        </w:rPr>
        <w:t xml:space="preserve">The </w:t>
      </w:r>
      <w:r w:rsidR="00172EB1" w:rsidRPr="004C2D1F">
        <w:rPr>
          <w:rFonts w:ascii="Times New Roman" w:hAnsi="Times New Roman" w:cs="Times New Roman"/>
          <w:b/>
          <w:bCs/>
          <w:w w:val="111"/>
          <w:lang w:val="en-US"/>
          <w:rPrChange w:id="167" w:author="marie-helene" w:date="2012-04-11T17:39:00Z">
            <w:rPr>
              <w:rFonts w:ascii="Times New Roman" w:hAnsi="Times New Roman" w:cs="Times New Roman"/>
              <w:b/>
              <w:bCs/>
              <w:w w:val="111"/>
            </w:rPr>
          </w:rPrChange>
        </w:rPr>
        <w:t xml:space="preserve">States Parties </w:t>
      </w:r>
      <w:r w:rsidR="00172EB1" w:rsidRPr="004C2D1F">
        <w:rPr>
          <w:rFonts w:ascii="Times New Roman" w:hAnsi="Times New Roman" w:cs="Times New Roman"/>
          <w:b/>
          <w:bCs/>
          <w:lang w:val="en-US"/>
          <w:rPrChange w:id="168" w:author="marie-helene" w:date="2012-04-11T17:39:00Z">
            <w:rPr>
              <w:rFonts w:ascii="Times New Roman" w:hAnsi="Times New Roman" w:cs="Times New Roman"/>
              <w:b/>
              <w:bCs/>
            </w:rPr>
          </w:rPrChange>
        </w:rPr>
        <w:t xml:space="preserve">to this </w:t>
      </w:r>
      <w:r w:rsidR="00172EB1" w:rsidRPr="004C2D1F">
        <w:rPr>
          <w:rFonts w:ascii="Times New Roman" w:hAnsi="Times New Roman" w:cs="Times New Roman"/>
          <w:b/>
          <w:bCs/>
          <w:w w:val="112"/>
          <w:lang w:val="en-US"/>
          <w:rPrChange w:id="169" w:author="marie-helene" w:date="2012-04-11T17:39:00Z">
            <w:rPr>
              <w:rFonts w:ascii="Times New Roman" w:hAnsi="Times New Roman" w:cs="Times New Roman"/>
              <w:b/>
              <w:bCs/>
              <w:w w:val="112"/>
            </w:rPr>
          </w:rPrChange>
        </w:rPr>
        <w:t>agreement,</w:t>
      </w:r>
    </w:p>
    <w:p w:rsidR="00172EB1" w:rsidRPr="004C2D1F" w:rsidRDefault="00172EB1">
      <w:pPr>
        <w:pStyle w:val="Corpsdetexte"/>
        <w:rPr>
          <w:rFonts w:ascii="Times New Roman" w:hAnsi="Times New Roman" w:cs="Times New Roman"/>
          <w:lang w:val="en-US"/>
          <w:rPrChange w:id="170" w:author="marie-helene" w:date="2012-04-11T17:39:00Z">
            <w:rPr>
              <w:rFonts w:ascii="Times New Roman" w:hAnsi="Times New Roman" w:cs="Times New Roman"/>
            </w:rPr>
          </w:rPrChange>
        </w:rPr>
      </w:pPr>
      <w:r w:rsidRPr="004C2D1F">
        <w:rPr>
          <w:rFonts w:ascii="Times New Roman" w:hAnsi="Times New Roman" w:cs="Times New Roman"/>
          <w:lang w:val="en-US"/>
          <w:rPrChange w:id="171" w:author="marie-helene" w:date="2012-04-11T17:39:00Z">
            <w:rPr>
              <w:rFonts w:ascii="Times New Roman" w:hAnsi="Times New Roman" w:cs="Times New Roman"/>
            </w:rPr>
          </w:rPrChange>
        </w:rPr>
        <w:t xml:space="preserve">BEING </w:t>
      </w:r>
      <w:r w:rsidRPr="004C2D1F">
        <w:rPr>
          <w:rFonts w:ascii="Times New Roman" w:hAnsi="Times New Roman" w:cs="Times New Roman"/>
          <w:w w:val="107"/>
          <w:lang w:val="en-US"/>
          <w:rPrChange w:id="172" w:author="marie-helene" w:date="2012-04-11T17:39:00Z">
            <w:rPr>
              <w:rFonts w:ascii="Times New Roman" w:hAnsi="Times New Roman" w:cs="Times New Roman"/>
              <w:w w:val="107"/>
            </w:rPr>
          </w:rPrChange>
        </w:rPr>
        <w:t xml:space="preserve">DESIROUS </w:t>
      </w:r>
      <w:r w:rsidRPr="004C2D1F">
        <w:rPr>
          <w:rFonts w:ascii="Times New Roman" w:hAnsi="Times New Roman" w:cs="Times New Roman"/>
          <w:lang w:val="en-US"/>
          <w:rPrChange w:id="173" w:author="marie-helene" w:date="2012-04-11T17:39:00Z">
            <w:rPr>
              <w:rFonts w:ascii="Times New Roman" w:hAnsi="Times New Roman" w:cs="Times New Roman"/>
            </w:rPr>
          </w:rPrChange>
        </w:rPr>
        <w:t xml:space="preserve">of </w:t>
      </w:r>
      <w:r w:rsidRPr="004C2D1F">
        <w:rPr>
          <w:rFonts w:ascii="Times New Roman" w:hAnsi="Times New Roman" w:cs="Times New Roman"/>
          <w:w w:val="109"/>
          <w:lang w:val="en-US"/>
          <w:rPrChange w:id="174" w:author="marie-helene" w:date="2012-04-11T17:39:00Z">
            <w:rPr>
              <w:rFonts w:ascii="Times New Roman" w:hAnsi="Times New Roman" w:cs="Times New Roman"/>
              <w:w w:val="109"/>
            </w:rPr>
          </w:rPrChange>
        </w:rPr>
        <w:t xml:space="preserve">promoting </w:t>
      </w:r>
      <w:r w:rsidRPr="004C2D1F">
        <w:rPr>
          <w:rFonts w:ascii="Times New Roman" w:hAnsi="Times New Roman" w:cs="Times New Roman"/>
          <w:lang w:val="en-US"/>
          <w:rPrChange w:id="175" w:author="marie-helene" w:date="2012-04-11T17:39:00Z">
            <w:rPr>
              <w:rFonts w:ascii="Times New Roman" w:hAnsi="Times New Roman" w:cs="Times New Roman"/>
            </w:rPr>
          </w:rPrChange>
        </w:rPr>
        <w:t xml:space="preserve">safety of navigation by establishing in </w:t>
      </w:r>
      <w:r w:rsidRPr="004C2D1F">
        <w:rPr>
          <w:rFonts w:ascii="Times New Roman" w:hAnsi="Times New Roman" w:cs="Times New Roman"/>
          <w:w w:val="112"/>
          <w:lang w:val="en-US"/>
          <w:rPrChange w:id="176" w:author="marie-helene" w:date="2012-04-11T17:39:00Z">
            <w:rPr>
              <w:rFonts w:ascii="Times New Roman" w:hAnsi="Times New Roman" w:cs="Times New Roman"/>
              <w:w w:val="112"/>
            </w:rPr>
          </w:rPrChange>
        </w:rPr>
        <w:t xml:space="preserve">common agreement </w:t>
      </w:r>
      <w:r w:rsidRPr="004C2D1F">
        <w:rPr>
          <w:rFonts w:ascii="Times New Roman" w:hAnsi="Times New Roman" w:cs="Times New Roman"/>
          <w:lang w:val="en-US"/>
          <w:rPrChange w:id="177" w:author="marie-helene" w:date="2012-04-11T17:39:00Z">
            <w:rPr>
              <w:rFonts w:ascii="Times New Roman" w:hAnsi="Times New Roman" w:cs="Times New Roman"/>
            </w:rPr>
          </w:rPrChange>
        </w:rPr>
        <w:t xml:space="preserve">a </w:t>
      </w:r>
      <w:r w:rsidRPr="004C2D1F">
        <w:rPr>
          <w:rFonts w:ascii="Times New Roman" w:hAnsi="Times New Roman" w:cs="Times New Roman"/>
          <w:w w:val="109"/>
          <w:lang w:val="en-US"/>
          <w:rPrChange w:id="178" w:author="marie-helene" w:date="2012-04-11T17:39:00Z">
            <w:rPr>
              <w:rFonts w:ascii="Times New Roman" w:hAnsi="Times New Roman" w:cs="Times New Roman"/>
              <w:w w:val="109"/>
            </w:rPr>
          </w:rPrChange>
        </w:rPr>
        <w:t xml:space="preserve">harmonized </w:t>
      </w:r>
      <w:r w:rsidRPr="004C2D1F">
        <w:rPr>
          <w:rFonts w:ascii="Times New Roman" w:hAnsi="Times New Roman" w:cs="Times New Roman"/>
          <w:lang w:val="en-US"/>
          <w:rPrChange w:id="179" w:author="marie-helene" w:date="2012-04-11T17:39:00Z">
            <w:rPr>
              <w:rFonts w:ascii="Times New Roman" w:hAnsi="Times New Roman" w:cs="Times New Roman"/>
            </w:rPr>
          </w:rPrChange>
        </w:rPr>
        <w:t xml:space="preserve">maritime </w:t>
      </w:r>
      <w:r w:rsidRPr="004C2D1F">
        <w:rPr>
          <w:rFonts w:ascii="Times New Roman" w:hAnsi="Times New Roman" w:cs="Times New Roman"/>
          <w:w w:val="110"/>
          <w:lang w:val="en-US"/>
          <w:rPrChange w:id="180" w:author="marie-helene" w:date="2012-04-11T17:39:00Z">
            <w:rPr>
              <w:rFonts w:ascii="Times New Roman" w:hAnsi="Times New Roman" w:cs="Times New Roman"/>
              <w:w w:val="110"/>
            </w:rPr>
          </w:rPrChange>
        </w:rPr>
        <w:t xml:space="preserve">buoyage </w:t>
      </w:r>
      <w:r w:rsidRPr="004C2D1F">
        <w:rPr>
          <w:rFonts w:ascii="Times New Roman" w:hAnsi="Times New Roman" w:cs="Times New Roman"/>
          <w:lang w:val="en-US"/>
          <w:rPrChange w:id="181" w:author="marie-helene" w:date="2012-04-11T17:39:00Z">
            <w:rPr>
              <w:rFonts w:ascii="Times New Roman" w:hAnsi="Times New Roman" w:cs="Times New Roman"/>
            </w:rPr>
          </w:rPrChange>
        </w:rPr>
        <w:t xml:space="preserve">system on an inter-governmental basis under </w:t>
      </w:r>
      <w:r w:rsidRPr="004C2D1F">
        <w:rPr>
          <w:rFonts w:ascii="Times New Roman" w:hAnsi="Times New Roman" w:cs="Times New Roman"/>
          <w:w w:val="110"/>
          <w:lang w:val="en-US"/>
          <w:rPrChange w:id="182" w:author="marie-helene" w:date="2012-04-11T17:39:00Z">
            <w:rPr>
              <w:rFonts w:ascii="Times New Roman" w:hAnsi="Times New Roman" w:cs="Times New Roman"/>
              <w:w w:val="110"/>
            </w:rPr>
          </w:rPrChange>
        </w:rPr>
        <w:t xml:space="preserve">the auspices </w:t>
      </w:r>
      <w:r w:rsidRPr="004C2D1F">
        <w:rPr>
          <w:rFonts w:ascii="Times New Roman" w:hAnsi="Times New Roman" w:cs="Times New Roman"/>
          <w:lang w:val="en-US"/>
          <w:rPrChange w:id="183" w:author="marie-helene" w:date="2012-04-11T17:39:00Z">
            <w:rPr>
              <w:rFonts w:ascii="Times New Roman" w:hAnsi="Times New Roman" w:cs="Times New Roman"/>
            </w:rPr>
          </w:rPrChange>
        </w:rPr>
        <w:t xml:space="preserve">of the </w:t>
      </w:r>
      <w:r w:rsidRPr="004C2D1F">
        <w:rPr>
          <w:rFonts w:ascii="Times New Roman" w:hAnsi="Times New Roman" w:cs="Times New Roman"/>
          <w:w w:val="107"/>
          <w:lang w:val="en-US"/>
          <w:rPrChange w:id="184" w:author="marie-helene" w:date="2012-04-11T17:39:00Z">
            <w:rPr>
              <w:rFonts w:ascii="Times New Roman" w:hAnsi="Times New Roman" w:cs="Times New Roman"/>
              <w:w w:val="107"/>
            </w:rPr>
          </w:rPrChange>
        </w:rPr>
        <w:t xml:space="preserve">International Association </w:t>
      </w:r>
      <w:r w:rsidRPr="004C2D1F">
        <w:rPr>
          <w:rFonts w:ascii="Times New Roman" w:hAnsi="Times New Roman" w:cs="Times New Roman"/>
          <w:lang w:val="en-US"/>
          <w:rPrChange w:id="185" w:author="marie-helene" w:date="2012-04-11T17:39:00Z">
            <w:rPr>
              <w:rFonts w:ascii="Times New Roman" w:hAnsi="Times New Roman" w:cs="Times New Roman"/>
            </w:rPr>
          </w:rPrChange>
        </w:rPr>
        <w:t xml:space="preserve">of </w:t>
      </w:r>
      <w:r w:rsidRPr="004C2D1F">
        <w:rPr>
          <w:rFonts w:ascii="Times New Roman" w:hAnsi="Times New Roman" w:cs="Times New Roman"/>
          <w:spacing w:val="12"/>
          <w:lang w:val="en-US"/>
          <w:rPrChange w:id="186" w:author="marie-helene" w:date="2012-04-11T17:39:00Z">
            <w:rPr>
              <w:rFonts w:ascii="Times New Roman" w:hAnsi="Times New Roman" w:cs="Times New Roman"/>
              <w:spacing w:val="12"/>
            </w:rPr>
          </w:rPrChange>
        </w:rPr>
        <w:t xml:space="preserve">Marine Aids to Navigation and </w:t>
      </w:r>
      <w:r w:rsidRPr="004C2D1F">
        <w:rPr>
          <w:rFonts w:ascii="Times New Roman" w:hAnsi="Times New Roman" w:cs="Times New Roman"/>
          <w:w w:val="107"/>
          <w:lang w:val="en-US"/>
          <w:rPrChange w:id="187" w:author="marie-helene" w:date="2012-04-11T17:39:00Z">
            <w:rPr>
              <w:rFonts w:ascii="Times New Roman" w:hAnsi="Times New Roman" w:cs="Times New Roman"/>
              <w:w w:val="107"/>
            </w:rPr>
          </w:rPrChange>
        </w:rPr>
        <w:t xml:space="preserve">Lighthouse Authorities </w:t>
      </w:r>
      <w:r w:rsidRPr="004C2D1F">
        <w:rPr>
          <w:rFonts w:ascii="Times New Roman" w:hAnsi="Times New Roman" w:cs="Times New Roman"/>
          <w:w w:val="108"/>
          <w:lang w:val="en-US"/>
          <w:rPrChange w:id="188" w:author="marie-helene" w:date="2012-04-11T17:39:00Z">
            <w:rPr>
              <w:rFonts w:ascii="Times New Roman" w:hAnsi="Times New Roman" w:cs="Times New Roman"/>
              <w:w w:val="108"/>
            </w:rPr>
          </w:rPrChange>
        </w:rPr>
        <w:t xml:space="preserve">(hereinafter </w:t>
      </w:r>
      <w:r w:rsidRPr="004C2D1F">
        <w:rPr>
          <w:rFonts w:ascii="Times New Roman" w:hAnsi="Times New Roman" w:cs="Times New Roman"/>
          <w:lang w:val="en-US"/>
          <w:rPrChange w:id="189" w:author="marie-helene" w:date="2012-04-11T17:39:00Z">
            <w:rPr>
              <w:rFonts w:ascii="Times New Roman" w:hAnsi="Times New Roman" w:cs="Times New Roman"/>
            </w:rPr>
          </w:rPrChange>
        </w:rPr>
        <w:t>referred to as</w:t>
      </w:r>
      <w:r w:rsidRPr="004C2D1F">
        <w:rPr>
          <w:rFonts w:ascii="Times New Roman" w:hAnsi="Times New Roman" w:cs="Times New Roman"/>
          <w:spacing w:val="27"/>
          <w:lang w:val="en-US"/>
          <w:rPrChange w:id="190" w:author="marie-helene" w:date="2012-04-11T17:39:00Z">
            <w:rPr>
              <w:rFonts w:ascii="Times New Roman" w:hAnsi="Times New Roman" w:cs="Times New Roman"/>
              <w:spacing w:val="27"/>
            </w:rPr>
          </w:rPrChange>
        </w:rPr>
        <w:t xml:space="preserve"> ‘</w:t>
      </w:r>
      <w:r w:rsidRPr="004C2D1F">
        <w:rPr>
          <w:rFonts w:ascii="Times New Roman" w:hAnsi="Times New Roman" w:cs="Times New Roman"/>
          <w:lang w:val="en-US"/>
          <w:rPrChange w:id="191" w:author="marie-helene" w:date="2012-04-11T17:39:00Z">
            <w:rPr>
              <w:rFonts w:ascii="Times New Roman" w:hAnsi="Times New Roman" w:cs="Times New Roman"/>
            </w:rPr>
          </w:rPrChange>
        </w:rPr>
        <w:t>IALA’)</w:t>
      </w:r>
      <w:del w:id="192" w:author="rootsib" w:date="2012-04-11T14:13:00Z">
        <w:r w:rsidRPr="004C2D1F">
          <w:rPr>
            <w:rFonts w:ascii="Times New Roman" w:hAnsi="Times New Roman" w:cs="Times New Roman"/>
            <w:lang w:val="en-US"/>
            <w:rPrChange w:id="193" w:author="marie-helene" w:date="2012-04-11T17:39:00Z">
              <w:rPr>
                <w:rFonts w:ascii="Times New Roman" w:hAnsi="Times New Roman" w:cs="Times New Roman"/>
              </w:rPr>
            </w:rPrChange>
          </w:rPr>
          <w:delText xml:space="preserve">, </w:delText>
        </w:r>
      </w:del>
    </w:p>
    <w:p w:rsidR="00172EB1" w:rsidRPr="004C2D1F" w:rsidRDefault="00172EB1">
      <w:pPr>
        <w:pStyle w:val="Corpsdetexte"/>
        <w:rPr>
          <w:rFonts w:ascii="Times New Roman" w:hAnsi="Times New Roman" w:cs="Times New Roman"/>
          <w:lang w:val="en-US"/>
          <w:rPrChange w:id="194" w:author="marie-helene" w:date="2012-04-11T17:39:00Z">
            <w:rPr>
              <w:rFonts w:ascii="Times New Roman" w:hAnsi="Times New Roman" w:cs="Times New Roman"/>
            </w:rPr>
          </w:rPrChange>
        </w:rPr>
      </w:pPr>
      <w:r w:rsidRPr="004C2D1F">
        <w:rPr>
          <w:rFonts w:ascii="Times New Roman" w:hAnsi="Times New Roman" w:cs="Times New Roman"/>
          <w:lang w:val="en-US"/>
          <w:rPrChange w:id="195" w:author="marie-helene" w:date="2012-04-11T17:39:00Z">
            <w:rPr>
              <w:rFonts w:ascii="Times New Roman" w:hAnsi="Times New Roman" w:cs="Times New Roman"/>
            </w:rPr>
          </w:rPrChange>
        </w:rPr>
        <w:t xml:space="preserve">CONSIDERING that this may be achieved at present by the conclusion of a new </w:t>
      </w:r>
      <w:r w:rsidRPr="004C2D1F">
        <w:rPr>
          <w:rFonts w:ascii="Times New Roman" w:hAnsi="Times New Roman" w:cs="Times New Roman"/>
          <w:w w:val="113"/>
          <w:lang w:val="en-US"/>
          <w:rPrChange w:id="196" w:author="marie-helene" w:date="2012-04-11T17:39:00Z">
            <w:rPr>
              <w:rFonts w:ascii="Times New Roman" w:hAnsi="Times New Roman" w:cs="Times New Roman"/>
              <w:w w:val="113"/>
            </w:rPr>
          </w:rPrChange>
        </w:rPr>
        <w:t xml:space="preserve">agreement </w:t>
      </w:r>
      <w:r w:rsidRPr="004C2D1F">
        <w:rPr>
          <w:rFonts w:ascii="Times New Roman" w:hAnsi="Times New Roman" w:cs="Times New Roman"/>
          <w:w w:val="108"/>
          <w:lang w:val="en-US"/>
          <w:rPrChange w:id="197" w:author="marie-helene" w:date="2012-04-11T17:39:00Z">
            <w:rPr>
              <w:rFonts w:ascii="Times New Roman" w:hAnsi="Times New Roman" w:cs="Times New Roman"/>
              <w:w w:val="108"/>
            </w:rPr>
          </w:rPrChange>
        </w:rPr>
        <w:t xml:space="preserve">harmonizing </w:t>
      </w:r>
      <w:r w:rsidRPr="004C2D1F">
        <w:rPr>
          <w:rFonts w:ascii="Times New Roman" w:hAnsi="Times New Roman" w:cs="Times New Roman"/>
          <w:lang w:val="en-US"/>
          <w:rPrChange w:id="198" w:author="marie-helene" w:date="2012-04-11T17:39:00Z">
            <w:rPr>
              <w:rFonts w:ascii="Times New Roman" w:hAnsi="Times New Roman" w:cs="Times New Roman"/>
            </w:rPr>
          </w:rPrChange>
        </w:rPr>
        <w:t xml:space="preserve">the </w:t>
      </w:r>
      <w:r w:rsidRPr="004C2D1F">
        <w:rPr>
          <w:rFonts w:ascii="Times New Roman" w:hAnsi="Times New Roman" w:cs="Times New Roman"/>
          <w:w w:val="111"/>
          <w:lang w:val="en-US"/>
          <w:rPrChange w:id="199" w:author="marie-helene" w:date="2012-04-11T17:39:00Z">
            <w:rPr>
              <w:rFonts w:ascii="Times New Roman" w:hAnsi="Times New Roman" w:cs="Times New Roman"/>
              <w:w w:val="111"/>
            </w:rPr>
          </w:rPrChange>
        </w:rPr>
        <w:t xml:space="preserve">combined </w:t>
      </w:r>
      <w:r w:rsidRPr="004C2D1F">
        <w:rPr>
          <w:rFonts w:ascii="Times New Roman" w:hAnsi="Times New Roman" w:cs="Times New Roman"/>
          <w:lang w:val="en-US"/>
          <w:rPrChange w:id="200" w:author="marie-helene" w:date="2012-04-11T17:39:00Z">
            <w:rPr>
              <w:rFonts w:ascii="Times New Roman" w:hAnsi="Times New Roman" w:cs="Times New Roman"/>
            </w:rPr>
          </w:rPrChange>
        </w:rPr>
        <w:t xml:space="preserve">cardinal and lateral systems </w:t>
      </w:r>
      <w:r w:rsidRPr="004C2D1F">
        <w:rPr>
          <w:rFonts w:ascii="Times New Roman" w:hAnsi="Times New Roman" w:cs="Times New Roman"/>
          <w:w w:val="106"/>
          <w:lang w:val="en-US"/>
          <w:rPrChange w:id="201" w:author="marie-helene" w:date="2012-04-11T17:39:00Z">
            <w:rPr>
              <w:rFonts w:ascii="Times New Roman" w:hAnsi="Times New Roman" w:cs="Times New Roman"/>
              <w:w w:val="106"/>
            </w:rPr>
          </w:rPrChange>
        </w:rPr>
        <w:t xml:space="preserve">red </w:t>
      </w:r>
      <w:r w:rsidRPr="004C2D1F">
        <w:rPr>
          <w:rFonts w:ascii="Times New Roman" w:hAnsi="Times New Roman" w:cs="Times New Roman"/>
          <w:lang w:val="en-US"/>
          <w:rPrChange w:id="202" w:author="marie-helene" w:date="2012-04-11T17:39:00Z">
            <w:rPr>
              <w:rFonts w:ascii="Times New Roman" w:hAnsi="Times New Roman" w:cs="Times New Roman"/>
            </w:rPr>
          </w:rPrChange>
        </w:rPr>
        <w:t>to port (</w:t>
      </w:r>
      <w:proofErr w:type="spellStart"/>
      <w:r w:rsidRPr="004C2D1F">
        <w:rPr>
          <w:rFonts w:ascii="Times New Roman" w:hAnsi="Times New Roman" w:cs="Times New Roman"/>
          <w:lang w:val="en-US"/>
          <w:rPrChange w:id="203" w:author="marie-helene" w:date="2012-04-11T17:39:00Z">
            <w:rPr>
              <w:rFonts w:ascii="Times New Roman" w:hAnsi="Times New Roman" w:cs="Times New Roman"/>
            </w:rPr>
          </w:rPrChange>
        </w:rPr>
        <w:t>System</w:t>
      </w:r>
      <w:r w:rsidRPr="004C2D1F">
        <w:rPr>
          <w:rFonts w:ascii="Times New Roman" w:hAnsi="Times New Roman" w:cs="Times New Roman"/>
          <w:w w:val="134"/>
          <w:lang w:val="en-US"/>
          <w:rPrChange w:id="204" w:author="marie-helene" w:date="2012-04-11T17:39:00Z">
            <w:rPr>
              <w:rFonts w:ascii="Times New Roman" w:hAnsi="Times New Roman" w:cs="Times New Roman"/>
              <w:w w:val="134"/>
            </w:rPr>
          </w:rPrChange>
        </w:rPr>
        <w:t>‘A</w:t>
      </w:r>
      <w:proofErr w:type="spellEnd"/>
      <w:r w:rsidRPr="004C2D1F">
        <w:rPr>
          <w:rFonts w:ascii="Times New Roman" w:hAnsi="Times New Roman" w:cs="Times New Roman"/>
          <w:w w:val="134"/>
          <w:lang w:val="en-US"/>
          <w:rPrChange w:id="205" w:author="marie-helene" w:date="2012-04-11T17:39:00Z">
            <w:rPr>
              <w:rFonts w:ascii="Times New Roman" w:hAnsi="Times New Roman" w:cs="Times New Roman"/>
              <w:w w:val="134"/>
            </w:rPr>
          </w:rPrChange>
        </w:rPr>
        <w:t>’)</w:t>
      </w:r>
      <w:ins w:id="206" w:author="rootsib" w:date="2012-04-11T14:11:00Z">
        <w:r w:rsidRPr="004C2D1F">
          <w:rPr>
            <w:rFonts w:ascii="Times New Roman" w:hAnsi="Times New Roman" w:cs="Times New Roman"/>
            <w:w w:val="134"/>
            <w:lang w:val="en-US"/>
            <w:rPrChange w:id="207" w:author="marie-helene" w:date="2012-04-11T17:39:00Z">
              <w:rPr>
                <w:rFonts w:ascii="Times New Roman" w:hAnsi="Times New Roman" w:cs="Times New Roman"/>
                <w:w w:val="134"/>
              </w:rPr>
            </w:rPrChange>
          </w:rPr>
          <w:t xml:space="preserve"> </w:t>
        </w:r>
      </w:ins>
      <w:r w:rsidRPr="004C2D1F">
        <w:rPr>
          <w:rFonts w:ascii="Times New Roman" w:hAnsi="Times New Roman" w:cs="Times New Roman"/>
          <w:lang w:val="en-US"/>
          <w:rPrChange w:id="208" w:author="marie-helene" w:date="2012-04-11T17:39:00Z">
            <w:rPr>
              <w:rFonts w:ascii="Times New Roman" w:hAnsi="Times New Roman" w:cs="Times New Roman"/>
            </w:rPr>
          </w:rPrChange>
        </w:rPr>
        <w:t xml:space="preserve">and red to starboard (draft </w:t>
      </w:r>
      <w:proofErr w:type="spellStart"/>
      <w:r w:rsidRPr="004C2D1F">
        <w:rPr>
          <w:rFonts w:ascii="Times New Roman" w:hAnsi="Times New Roman" w:cs="Times New Roman"/>
          <w:lang w:val="en-US"/>
          <w:rPrChange w:id="209" w:author="marie-helene" w:date="2012-04-11T17:39:00Z">
            <w:rPr>
              <w:rFonts w:ascii="Times New Roman" w:hAnsi="Times New Roman" w:cs="Times New Roman"/>
            </w:rPr>
          </w:rPrChange>
        </w:rPr>
        <w:t>System</w:t>
      </w:r>
      <w:r w:rsidRPr="004C2D1F">
        <w:rPr>
          <w:rFonts w:ascii="Times New Roman" w:hAnsi="Times New Roman" w:cs="Times New Roman"/>
          <w:w w:val="120"/>
          <w:lang w:val="en-US"/>
          <w:rPrChange w:id="210" w:author="marie-helene" w:date="2012-04-11T17:39:00Z">
            <w:rPr>
              <w:rFonts w:ascii="Times New Roman" w:hAnsi="Times New Roman" w:cs="Times New Roman"/>
              <w:w w:val="120"/>
            </w:rPr>
          </w:rPrChange>
        </w:rPr>
        <w:t>‘B</w:t>
      </w:r>
      <w:proofErr w:type="spellEnd"/>
      <w:r w:rsidRPr="004C2D1F">
        <w:rPr>
          <w:rFonts w:ascii="Times New Roman" w:hAnsi="Times New Roman" w:cs="Times New Roman"/>
          <w:w w:val="120"/>
          <w:lang w:val="en-US"/>
          <w:rPrChange w:id="211" w:author="marie-helene" w:date="2012-04-11T17:39:00Z">
            <w:rPr>
              <w:rFonts w:ascii="Times New Roman" w:hAnsi="Times New Roman" w:cs="Times New Roman"/>
              <w:w w:val="120"/>
            </w:rPr>
          </w:rPrChange>
        </w:rPr>
        <w:t>’)</w:t>
      </w:r>
      <w:ins w:id="212" w:author="rootsib" w:date="2012-04-11T14:12:00Z">
        <w:r w:rsidRPr="004C2D1F">
          <w:rPr>
            <w:rFonts w:ascii="Times New Roman" w:hAnsi="Times New Roman" w:cs="Times New Roman"/>
            <w:w w:val="120"/>
            <w:lang w:val="en-US"/>
            <w:rPrChange w:id="213" w:author="marie-helene" w:date="2012-04-11T17:39:00Z">
              <w:rPr>
                <w:rFonts w:ascii="Times New Roman" w:hAnsi="Times New Roman" w:cs="Times New Roman"/>
                <w:w w:val="120"/>
              </w:rPr>
            </w:rPrChange>
          </w:rPr>
          <w:t xml:space="preserve"> </w:t>
        </w:r>
      </w:ins>
      <w:r w:rsidRPr="004C2D1F">
        <w:rPr>
          <w:rFonts w:ascii="Times New Roman" w:hAnsi="Times New Roman" w:cs="Times New Roman"/>
          <w:lang w:val="en-US"/>
          <w:rPrChange w:id="214" w:author="marie-helene" w:date="2012-04-11T17:39:00Z">
            <w:rPr>
              <w:rFonts w:ascii="Times New Roman" w:hAnsi="Times New Roman" w:cs="Times New Roman"/>
            </w:rPr>
          </w:rPrChange>
        </w:rPr>
        <w:t xml:space="preserve">into </w:t>
      </w:r>
      <w:r w:rsidRPr="004C2D1F">
        <w:rPr>
          <w:rFonts w:ascii="Times New Roman" w:hAnsi="Times New Roman" w:cs="Times New Roman"/>
          <w:w w:val="107"/>
          <w:lang w:val="en-US"/>
          <w:rPrChange w:id="215" w:author="marie-helene" w:date="2012-04-11T17:39:00Z">
            <w:rPr>
              <w:rFonts w:ascii="Times New Roman" w:hAnsi="Times New Roman" w:cs="Times New Roman"/>
              <w:w w:val="107"/>
            </w:rPr>
          </w:rPrChange>
        </w:rPr>
        <w:t xml:space="preserve">one </w:t>
      </w:r>
      <w:r w:rsidRPr="004C2D1F">
        <w:rPr>
          <w:rFonts w:ascii="Times New Roman" w:hAnsi="Times New Roman" w:cs="Times New Roman"/>
          <w:w w:val="110"/>
          <w:lang w:val="en-US"/>
          <w:rPrChange w:id="216" w:author="marie-helene" w:date="2012-04-11T17:39:00Z">
            <w:rPr>
              <w:rFonts w:ascii="Times New Roman" w:hAnsi="Times New Roman" w:cs="Times New Roman"/>
              <w:w w:val="110"/>
            </w:rPr>
          </w:rPrChange>
        </w:rPr>
        <w:t>combined</w:t>
      </w:r>
      <w:ins w:id="217" w:author="rootsib" w:date="2012-04-11T14:12:00Z">
        <w:r w:rsidRPr="004C2D1F">
          <w:rPr>
            <w:rFonts w:ascii="Times New Roman" w:hAnsi="Times New Roman" w:cs="Times New Roman"/>
            <w:w w:val="110"/>
            <w:lang w:val="en-US"/>
            <w:rPrChange w:id="218" w:author="marie-helene" w:date="2012-04-11T17:39:00Z">
              <w:rPr>
                <w:rFonts w:ascii="Times New Roman" w:hAnsi="Times New Roman" w:cs="Times New Roman"/>
                <w:w w:val="110"/>
              </w:rPr>
            </w:rPrChange>
          </w:rPr>
          <w:t xml:space="preserve"> </w:t>
        </w:r>
      </w:ins>
      <w:r w:rsidRPr="004C2D1F">
        <w:rPr>
          <w:rFonts w:ascii="Times New Roman" w:hAnsi="Times New Roman" w:cs="Times New Roman"/>
          <w:w w:val="110"/>
          <w:lang w:val="en-US"/>
          <w:rPrChange w:id="219" w:author="marie-helene" w:date="2012-04-11T17:39:00Z">
            <w:rPr>
              <w:rFonts w:ascii="Times New Roman" w:hAnsi="Times New Roman" w:cs="Times New Roman"/>
              <w:w w:val="110"/>
            </w:rPr>
          </w:rPrChange>
        </w:rPr>
        <w:t>buoyage</w:t>
      </w:r>
      <w:ins w:id="220" w:author="rootsib" w:date="2012-04-11T14:12:00Z">
        <w:r w:rsidRPr="004C2D1F">
          <w:rPr>
            <w:rFonts w:ascii="Times New Roman" w:hAnsi="Times New Roman" w:cs="Times New Roman"/>
            <w:w w:val="110"/>
            <w:lang w:val="en-US"/>
            <w:rPrChange w:id="221" w:author="marie-helene" w:date="2012-04-11T17:39:00Z">
              <w:rPr>
                <w:rFonts w:ascii="Times New Roman" w:hAnsi="Times New Roman" w:cs="Times New Roman"/>
                <w:w w:val="110"/>
              </w:rPr>
            </w:rPrChange>
          </w:rPr>
          <w:t xml:space="preserve"> </w:t>
        </w:r>
      </w:ins>
      <w:r w:rsidRPr="004C2D1F">
        <w:rPr>
          <w:rFonts w:ascii="Times New Roman" w:hAnsi="Times New Roman" w:cs="Times New Roman"/>
          <w:lang w:val="en-US"/>
          <w:rPrChange w:id="222" w:author="marie-helene" w:date="2012-04-11T17:39:00Z">
            <w:rPr>
              <w:rFonts w:ascii="Times New Roman" w:hAnsi="Times New Roman" w:cs="Times New Roman"/>
            </w:rPr>
          </w:rPrChange>
        </w:rPr>
        <w:t xml:space="preserve">system </w:t>
      </w:r>
      <w:r w:rsidRPr="004C2D1F">
        <w:rPr>
          <w:rFonts w:ascii="Times New Roman" w:hAnsi="Times New Roman" w:cs="Times New Roman"/>
          <w:w w:val="112"/>
          <w:lang w:val="en-US"/>
          <w:rPrChange w:id="223" w:author="marie-helene" w:date="2012-04-11T17:39:00Z">
            <w:rPr>
              <w:rFonts w:ascii="Times New Roman" w:hAnsi="Times New Roman" w:cs="Times New Roman"/>
              <w:w w:val="112"/>
            </w:rPr>
          </w:rPrChange>
        </w:rPr>
        <w:t>named</w:t>
      </w:r>
      <w:ins w:id="224" w:author="rootsib" w:date="2012-04-11T14:12:00Z">
        <w:r w:rsidRPr="004C2D1F">
          <w:rPr>
            <w:rFonts w:ascii="Times New Roman" w:hAnsi="Times New Roman" w:cs="Times New Roman"/>
            <w:w w:val="112"/>
            <w:lang w:val="en-US"/>
            <w:rPrChange w:id="225" w:author="marie-helene" w:date="2012-04-11T17:39:00Z">
              <w:rPr>
                <w:rFonts w:ascii="Times New Roman" w:hAnsi="Times New Roman" w:cs="Times New Roman"/>
                <w:w w:val="112"/>
              </w:rPr>
            </w:rPrChange>
          </w:rPr>
          <w:t xml:space="preserve"> </w:t>
        </w:r>
      </w:ins>
      <w:r w:rsidRPr="004C2D1F">
        <w:rPr>
          <w:rFonts w:ascii="Times New Roman" w:hAnsi="Times New Roman" w:cs="Times New Roman"/>
          <w:lang w:val="en-US"/>
          <w:rPrChange w:id="226" w:author="marie-helene" w:date="2012-04-11T17:39:00Z">
            <w:rPr>
              <w:rFonts w:ascii="Times New Roman" w:hAnsi="Times New Roman" w:cs="Times New Roman"/>
            </w:rPr>
          </w:rPrChange>
        </w:rPr>
        <w:t>‘The</w:t>
      </w:r>
      <w:ins w:id="227" w:author="rootsib" w:date="2012-04-11T14:12:00Z">
        <w:r w:rsidRPr="004C2D1F">
          <w:rPr>
            <w:rFonts w:ascii="Times New Roman" w:hAnsi="Times New Roman" w:cs="Times New Roman"/>
            <w:lang w:val="en-US"/>
            <w:rPrChange w:id="22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29" w:author="marie-helene" w:date="2012-04-11T17:39:00Z">
            <w:rPr>
              <w:rFonts w:ascii="Times New Roman" w:hAnsi="Times New Roman" w:cs="Times New Roman"/>
            </w:rPr>
          </w:rPrChange>
        </w:rPr>
        <w:t>IALA</w:t>
      </w:r>
      <w:ins w:id="230" w:author="rootsib" w:date="2012-04-11T14:12:00Z">
        <w:r w:rsidRPr="004C2D1F">
          <w:rPr>
            <w:rFonts w:ascii="Times New Roman" w:hAnsi="Times New Roman" w:cs="Times New Roman"/>
            <w:lang w:val="en-US"/>
            <w:rPrChange w:id="231"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32" w:author="marie-helene" w:date="2012-04-11T17:39:00Z">
            <w:rPr>
              <w:rFonts w:ascii="Times New Roman" w:hAnsi="Times New Roman" w:cs="Times New Roman"/>
            </w:rPr>
          </w:rPrChange>
        </w:rPr>
        <w:t>Maritime</w:t>
      </w:r>
      <w:ins w:id="233" w:author="rootsib" w:date="2012-04-11T14:12:00Z">
        <w:r w:rsidRPr="004C2D1F">
          <w:rPr>
            <w:rFonts w:ascii="Times New Roman" w:hAnsi="Times New Roman" w:cs="Times New Roman"/>
            <w:lang w:val="en-US"/>
            <w:rPrChange w:id="234"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35" w:author="marie-helene" w:date="2012-04-11T17:39:00Z">
            <w:rPr>
              <w:rFonts w:ascii="Times New Roman" w:hAnsi="Times New Roman" w:cs="Times New Roman"/>
            </w:rPr>
          </w:rPrChange>
        </w:rPr>
        <w:t xml:space="preserve">Buoyage </w:t>
      </w:r>
      <w:r w:rsidRPr="004C2D1F">
        <w:rPr>
          <w:rFonts w:ascii="Times New Roman" w:hAnsi="Times New Roman" w:cs="Times New Roman"/>
          <w:w w:val="110"/>
          <w:lang w:val="en-US"/>
          <w:rPrChange w:id="236" w:author="marie-helene" w:date="2012-04-11T17:39:00Z">
            <w:rPr>
              <w:rFonts w:ascii="Times New Roman" w:hAnsi="Times New Roman" w:cs="Times New Roman"/>
              <w:w w:val="110"/>
            </w:rPr>
          </w:rPrChange>
        </w:rPr>
        <w:t xml:space="preserve">System’ </w:t>
      </w:r>
      <w:r w:rsidRPr="004C2D1F">
        <w:rPr>
          <w:rFonts w:ascii="Times New Roman" w:hAnsi="Times New Roman" w:cs="Times New Roman"/>
          <w:lang w:val="en-US"/>
          <w:rPrChange w:id="237" w:author="marie-helene" w:date="2012-04-11T17:39:00Z">
            <w:rPr>
              <w:rFonts w:ascii="Times New Roman" w:hAnsi="Times New Roman" w:cs="Times New Roman"/>
            </w:rPr>
          </w:rPrChange>
        </w:rPr>
        <w:t xml:space="preserve">providing two </w:t>
      </w:r>
      <w:r w:rsidRPr="004C2D1F">
        <w:rPr>
          <w:rFonts w:ascii="Times New Roman" w:hAnsi="Times New Roman" w:cs="Times New Roman"/>
          <w:w w:val="109"/>
          <w:lang w:val="en-US"/>
          <w:rPrChange w:id="238" w:author="marie-helene" w:date="2012-04-11T17:39:00Z">
            <w:rPr>
              <w:rFonts w:ascii="Times New Roman" w:hAnsi="Times New Roman" w:cs="Times New Roman"/>
              <w:w w:val="109"/>
            </w:rPr>
          </w:rPrChange>
        </w:rPr>
        <w:t>buoyage</w:t>
      </w:r>
      <w:ins w:id="239" w:author="rootsib" w:date="2012-04-11T14:12:00Z">
        <w:r w:rsidRPr="004C2D1F">
          <w:rPr>
            <w:rFonts w:ascii="Times New Roman" w:hAnsi="Times New Roman" w:cs="Times New Roman"/>
            <w:w w:val="109"/>
            <w:lang w:val="en-US"/>
            <w:rPrChange w:id="240" w:author="marie-helene" w:date="2012-04-11T17:39:00Z">
              <w:rPr>
                <w:rFonts w:ascii="Times New Roman" w:hAnsi="Times New Roman" w:cs="Times New Roman"/>
                <w:w w:val="109"/>
              </w:rPr>
            </w:rPrChange>
          </w:rPr>
          <w:t xml:space="preserve"> </w:t>
        </w:r>
      </w:ins>
      <w:r w:rsidRPr="004C2D1F">
        <w:rPr>
          <w:rFonts w:ascii="Times New Roman" w:hAnsi="Times New Roman" w:cs="Times New Roman"/>
          <w:lang w:val="en-US"/>
          <w:rPrChange w:id="241" w:author="marie-helene" w:date="2012-04-11T17:39:00Z">
            <w:rPr>
              <w:rFonts w:ascii="Times New Roman" w:hAnsi="Times New Roman" w:cs="Times New Roman"/>
            </w:rPr>
          </w:rPrChange>
        </w:rPr>
        <w:t>regions A</w:t>
      </w:r>
      <w:ins w:id="242" w:author="rootsib" w:date="2012-04-11T14:12:00Z">
        <w:r w:rsidRPr="004C2D1F">
          <w:rPr>
            <w:rFonts w:ascii="Times New Roman" w:hAnsi="Times New Roman" w:cs="Times New Roman"/>
            <w:lang w:val="en-US"/>
            <w:rPrChange w:id="243"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44" w:author="marie-helene" w:date="2012-04-11T17:39:00Z">
            <w:rPr>
              <w:rFonts w:ascii="Times New Roman" w:hAnsi="Times New Roman" w:cs="Times New Roman"/>
            </w:rPr>
          </w:rPrChange>
        </w:rPr>
        <w:t xml:space="preserve">and </w:t>
      </w:r>
      <w:r w:rsidRPr="004C2D1F">
        <w:rPr>
          <w:rFonts w:ascii="Times New Roman" w:hAnsi="Times New Roman" w:cs="Times New Roman"/>
          <w:w w:val="105"/>
          <w:lang w:val="en-US"/>
          <w:rPrChange w:id="245" w:author="marie-helene" w:date="2012-04-11T17:39:00Z">
            <w:rPr>
              <w:rFonts w:ascii="Times New Roman" w:hAnsi="Times New Roman" w:cs="Times New Roman"/>
              <w:w w:val="105"/>
            </w:rPr>
          </w:rPrChange>
        </w:rPr>
        <w:t>B</w:t>
      </w:r>
      <w:del w:id="246" w:author="rootsib" w:date="2012-04-11T14:12:00Z">
        <w:r w:rsidRPr="004C2D1F">
          <w:rPr>
            <w:rFonts w:ascii="Times New Roman" w:hAnsi="Times New Roman" w:cs="Times New Roman"/>
            <w:w w:val="105"/>
            <w:lang w:val="en-US"/>
            <w:rPrChange w:id="247" w:author="marie-helene" w:date="2012-04-11T17:39:00Z">
              <w:rPr>
                <w:rFonts w:ascii="Times New Roman" w:hAnsi="Times New Roman" w:cs="Times New Roman"/>
                <w:w w:val="105"/>
              </w:rPr>
            </w:rPrChange>
          </w:rPr>
          <w:delText>.</w:delText>
        </w:r>
      </w:del>
    </w:p>
    <w:p w:rsidR="00172EB1" w:rsidRPr="004C2D1F" w:rsidRDefault="00172EB1">
      <w:pPr>
        <w:pStyle w:val="Corpsdetexte"/>
        <w:rPr>
          <w:rFonts w:ascii="Times New Roman" w:hAnsi="Times New Roman" w:cs="Times New Roman"/>
          <w:lang w:val="en-US"/>
          <w:rPrChange w:id="248" w:author="marie-helene" w:date="2012-04-11T17:39:00Z">
            <w:rPr>
              <w:rFonts w:ascii="Times New Roman" w:hAnsi="Times New Roman" w:cs="Times New Roman"/>
            </w:rPr>
          </w:rPrChange>
        </w:rPr>
      </w:pPr>
      <w:r w:rsidRPr="004C2D1F">
        <w:rPr>
          <w:rFonts w:ascii="Times New Roman" w:hAnsi="Times New Roman" w:cs="Times New Roman"/>
          <w:lang w:val="en-US"/>
          <w:rPrChange w:id="249" w:author="marie-helene" w:date="2012-04-11T17:39:00Z">
            <w:rPr>
              <w:rFonts w:ascii="Times New Roman" w:hAnsi="Times New Roman" w:cs="Times New Roman"/>
            </w:rPr>
          </w:rPrChange>
        </w:rPr>
        <w:t>TAKING</w:t>
      </w:r>
      <w:ins w:id="250" w:author="rootsib" w:date="2012-04-11T14:12:00Z">
        <w:r w:rsidRPr="004C2D1F">
          <w:rPr>
            <w:rFonts w:ascii="Times New Roman" w:hAnsi="Times New Roman" w:cs="Times New Roman"/>
            <w:lang w:val="en-US"/>
            <w:rPrChange w:id="251"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52" w:author="marie-helene" w:date="2012-04-11T17:39:00Z">
            <w:rPr>
              <w:rFonts w:ascii="Times New Roman" w:hAnsi="Times New Roman" w:cs="Times New Roman"/>
            </w:rPr>
          </w:rPrChange>
        </w:rPr>
        <w:t xml:space="preserve">INTO ACCOUNT the resolution passed at the IALA </w:t>
      </w:r>
      <w:r w:rsidRPr="004C2D1F">
        <w:rPr>
          <w:rFonts w:ascii="Times New Roman" w:hAnsi="Times New Roman" w:cs="Times New Roman"/>
          <w:w w:val="109"/>
          <w:lang w:val="en-US"/>
          <w:rPrChange w:id="253" w:author="marie-helene" w:date="2012-04-11T17:39:00Z">
            <w:rPr>
              <w:rFonts w:ascii="Times New Roman" w:hAnsi="Times New Roman" w:cs="Times New Roman"/>
              <w:w w:val="109"/>
            </w:rPr>
          </w:rPrChange>
        </w:rPr>
        <w:t>Buoyage</w:t>
      </w:r>
      <w:ins w:id="254" w:author="rootsib" w:date="2012-04-11T14:12:00Z">
        <w:r w:rsidRPr="004C2D1F">
          <w:rPr>
            <w:rFonts w:ascii="Times New Roman" w:hAnsi="Times New Roman" w:cs="Times New Roman"/>
            <w:w w:val="109"/>
            <w:lang w:val="en-US"/>
            <w:rPrChange w:id="255" w:author="marie-helene" w:date="2012-04-11T17:39:00Z">
              <w:rPr>
                <w:rFonts w:ascii="Times New Roman" w:hAnsi="Times New Roman" w:cs="Times New Roman"/>
                <w:w w:val="109"/>
              </w:rPr>
            </w:rPrChange>
          </w:rPr>
          <w:t xml:space="preserve"> </w:t>
        </w:r>
      </w:ins>
      <w:r w:rsidRPr="004C2D1F">
        <w:rPr>
          <w:rFonts w:ascii="Times New Roman" w:hAnsi="Times New Roman" w:cs="Times New Roman"/>
          <w:w w:val="112"/>
          <w:lang w:val="en-US"/>
          <w:rPrChange w:id="256" w:author="marie-helene" w:date="2012-04-11T17:39:00Z">
            <w:rPr>
              <w:rFonts w:ascii="Times New Roman" w:hAnsi="Times New Roman" w:cs="Times New Roman"/>
              <w:w w:val="112"/>
            </w:rPr>
          </w:rPrChange>
        </w:rPr>
        <w:t>Conference</w:t>
      </w:r>
      <w:ins w:id="257" w:author="rootsib" w:date="2012-04-11T14:12:00Z">
        <w:r w:rsidRPr="004C2D1F">
          <w:rPr>
            <w:rFonts w:ascii="Times New Roman" w:hAnsi="Times New Roman" w:cs="Times New Roman"/>
            <w:w w:val="112"/>
            <w:lang w:val="en-US"/>
            <w:rPrChange w:id="258" w:author="marie-helene" w:date="2012-04-11T17:39:00Z">
              <w:rPr>
                <w:rFonts w:ascii="Times New Roman" w:hAnsi="Times New Roman" w:cs="Times New Roman"/>
                <w:w w:val="112"/>
              </w:rPr>
            </w:rPrChange>
          </w:rPr>
          <w:t xml:space="preserve"> </w:t>
        </w:r>
      </w:ins>
      <w:proofErr w:type="spellStart"/>
      <w:r w:rsidRPr="004C2D1F">
        <w:rPr>
          <w:rFonts w:ascii="Times New Roman" w:hAnsi="Times New Roman" w:cs="Times New Roman"/>
          <w:lang w:val="en-US"/>
          <w:rPrChange w:id="259" w:author="marie-helene" w:date="2012-04-11T17:39:00Z">
            <w:rPr>
              <w:rFonts w:ascii="Times New Roman" w:hAnsi="Times New Roman" w:cs="Times New Roman"/>
            </w:rPr>
          </w:rPrChange>
        </w:rPr>
        <w:t>in</w:t>
      </w:r>
      <w:r w:rsidRPr="004C2D1F">
        <w:rPr>
          <w:rFonts w:ascii="Times New Roman" w:hAnsi="Times New Roman" w:cs="Times New Roman"/>
          <w:spacing w:val="-5"/>
          <w:w w:val="183"/>
          <w:lang w:val="en-US"/>
          <w:rPrChange w:id="260" w:author="marie-helene" w:date="2012-04-11T17:39:00Z">
            <w:rPr>
              <w:rFonts w:ascii="Times New Roman" w:hAnsi="Times New Roman" w:cs="Times New Roman"/>
              <w:spacing w:val="-5"/>
              <w:w w:val="183"/>
            </w:rPr>
          </w:rPrChange>
        </w:rPr>
        <w:t>T</w:t>
      </w:r>
      <w:r w:rsidRPr="004C2D1F">
        <w:rPr>
          <w:rFonts w:ascii="Times New Roman" w:hAnsi="Times New Roman" w:cs="Times New Roman"/>
          <w:w w:val="109"/>
          <w:lang w:val="en-US"/>
          <w:rPrChange w:id="261" w:author="marie-helene" w:date="2012-04-11T17:39:00Z">
            <w:rPr>
              <w:rFonts w:ascii="Times New Roman" w:hAnsi="Times New Roman" w:cs="Times New Roman"/>
              <w:w w:val="109"/>
            </w:rPr>
          </w:rPrChange>
        </w:rPr>
        <w:t>okyo</w:t>
      </w:r>
      <w:proofErr w:type="spellEnd"/>
      <w:ins w:id="262" w:author="rootsib" w:date="2012-04-11T14:12:00Z">
        <w:r w:rsidRPr="004C2D1F">
          <w:rPr>
            <w:rFonts w:ascii="Times New Roman" w:hAnsi="Times New Roman" w:cs="Times New Roman"/>
            <w:w w:val="109"/>
            <w:lang w:val="en-US"/>
            <w:rPrChange w:id="263" w:author="marie-helene" w:date="2012-04-11T17:39:00Z">
              <w:rPr>
                <w:rFonts w:ascii="Times New Roman" w:hAnsi="Times New Roman" w:cs="Times New Roman"/>
                <w:w w:val="109"/>
              </w:rPr>
            </w:rPrChange>
          </w:rPr>
          <w:t xml:space="preserve"> </w:t>
        </w:r>
      </w:ins>
      <w:r w:rsidRPr="004C2D1F">
        <w:rPr>
          <w:rFonts w:ascii="Times New Roman" w:hAnsi="Times New Roman" w:cs="Times New Roman"/>
          <w:lang w:val="en-US"/>
          <w:rPrChange w:id="264" w:author="marie-helene" w:date="2012-04-11T17:39:00Z">
            <w:rPr>
              <w:rFonts w:ascii="Times New Roman" w:hAnsi="Times New Roman" w:cs="Times New Roman"/>
            </w:rPr>
          </w:rPrChange>
        </w:rPr>
        <w:t xml:space="preserve">on 20th </w:t>
      </w:r>
      <w:r w:rsidRPr="004C2D1F">
        <w:rPr>
          <w:rFonts w:ascii="Times New Roman" w:hAnsi="Times New Roman" w:cs="Times New Roman"/>
          <w:w w:val="109"/>
          <w:lang w:val="en-US"/>
          <w:rPrChange w:id="265" w:author="marie-helene" w:date="2012-04-11T17:39:00Z">
            <w:rPr>
              <w:rFonts w:ascii="Times New Roman" w:hAnsi="Times New Roman" w:cs="Times New Roman"/>
              <w:w w:val="109"/>
            </w:rPr>
          </w:rPrChange>
        </w:rPr>
        <w:t>November</w:t>
      </w:r>
      <w:ins w:id="266" w:author="rootsib" w:date="2012-04-11T14:12:00Z">
        <w:r w:rsidRPr="004C2D1F">
          <w:rPr>
            <w:rFonts w:ascii="Times New Roman" w:hAnsi="Times New Roman" w:cs="Times New Roman"/>
            <w:w w:val="109"/>
            <w:lang w:val="en-US"/>
            <w:rPrChange w:id="267" w:author="marie-helene" w:date="2012-04-11T17:39:00Z">
              <w:rPr>
                <w:rFonts w:ascii="Times New Roman" w:hAnsi="Times New Roman" w:cs="Times New Roman"/>
                <w:w w:val="109"/>
              </w:rPr>
            </w:rPrChange>
          </w:rPr>
          <w:t xml:space="preserve"> </w:t>
        </w:r>
      </w:ins>
      <w:r w:rsidRPr="004C2D1F">
        <w:rPr>
          <w:rFonts w:ascii="Times New Roman" w:hAnsi="Times New Roman" w:cs="Times New Roman"/>
          <w:w w:val="117"/>
          <w:lang w:val="en-US"/>
          <w:rPrChange w:id="268" w:author="marie-helene" w:date="2012-04-11T17:39:00Z">
            <w:rPr>
              <w:rFonts w:ascii="Times New Roman" w:hAnsi="Times New Roman" w:cs="Times New Roman"/>
              <w:w w:val="117"/>
            </w:rPr>
          </w:rPrChange>
        </w:rPr>
        <w:t>1980</w:t>
      </w:r>
      <w:ins w:id="269" w:author="rootsib" w:date="2012-04-11T14:12:00Z">
        <w:r w:rsidRPr="004C2D1F">
          <w:rPr>
            <w:rFonts w:ascii="Times New Roman" w:hAnsi="Times New Roman" w:cs="Times New Roman"/>
            <w:w w:val="117"/>
            <w:lang w:val="en-US"/>
            <w:rPrChange w:id="270" w:author="marie-helene" w:date="2012-04-11T17:39:00Z">
              <w:rPr>
                <w:rFonts w:ascii="Times New Roman" w:hAnsi="Times New Roman" w:cs="Times New Roman"/>
                <w:w w:val="117"/>
              </w:rPr>
            </w:rPrChange>
          </w:rPr>
          <w:t xml:space="preserve"> </w:t>
        </w:r>
      </w:ins>
      <w:r w:rsidRPr="004C2D1F">
        <w:rPr>
          <w:rFonts w:ascii="Times New Roman" w:hAnsi="Times New Roman" w:cs="Times New Roman"/>
          <w:w w:val="117"/>
          <w:lang w:val="en-US"/>
          <w:rPrChange w:id="271" w:author="marie-helene" w:date="2012-04-11T17:39:00Z">
            <w:rPr>
              <w:rFonts w:ascii="Times New Roman" w:hAnsi="Times New Roman" w:cs="Times New Roman"/>
              <w:w w:val="117"/>
            </w:rPr>
          </w:rPrChange>
        </w:rPr>
        <w:t>and the 17</w:t>
      </w:r>
      <w:r w:rsidRPr="004C2D1F">
        <w:rPr>
          <w:rFonts w:ascii="Times New Roman" w:hAnsi="Times New Roman" w:cs="Times New Roman"/>
          <w:w w:val="117"/>
          <w:vertAlign w:val="superscript"/>
          <w:lang w:val="en-US"/>
          <w:rPrChange w:id="272" w:author="marie-helene" w:date="2012-04-11T17:39:00Z">
            <w:rPr>
              <w:rFonts w:ascii="Times New Roman" w:hAnsi="Times New Roman" w:cs="Times New Roman"/>
              <w:w w:val="117"/>
              <w:vertAlign w:val="superscript"/>
            </w:rPr>
          </w:rPrChange>
        </w:rPr>
        <w:t>th</w:t>
      </w:r>
      <w:r w:rsidRPr="004C2D1F">
        <w:rPr>
          <w:rFonts w:ascii="Times New Roman" w:hAnsi="Times New Roman" w:cs="Times New Roman"/>
          <w:w w:val="117"/>
          <w:lang w:val="en-US"/>
          <w:rPrChange w:id="273" w:author="marie-helene" w:date="2012-04-11T17:39:00Z">
            <w:rPr>
              <w:rFonts w:ascii="Times New Roman" w:hAnsi="Times New Roman" w:cs="Times New Roman"/>
              <w:w w:val="117"/>
            </w:rPr>
          </w:rPrChange>
        </w:rPr>
        <w:t xml:space="preserve"> Conference and concomitant General Assembly of IALA in Cape Town from 22nd to 27th March 2010  </w:t>
      </w:r>
    </w:p>
    <w:p w:rsidR="00172EB1" w:rsidRPr="004C2D1F" w:rsidRDefault="00172EB1">
      <w:pPr>
        <w:pStyle w:val="Corpsdetexte"/>
        <w:rPr>
          <w:rFonts w:ascii="Times New Roman" w:hAnsi="Times New Roman" w:cs="Times New Roman"/>
          <w:lang w:val="en-US"/>
          <w:rPrChange w:id="274" w:author="marie-helene" w:date="2012-04-11T17:39:00Z">
            <w:rPr>
              <w:rFonts w:ascii="Times New Roman" w:hAnsi="Times New Roman" w:cs="Times New Roman"/>
            </w:rPr>
          </w:rPrChange>
        </w:rPr>
      </w:pPr>
      <w:r w:rsidRPr="004C2D1F">
        <w:rPr>
          <w:rFonts w:ascii="Times New Roman" w:hAnsi="Times New Roman" w:cs="Times New Roman"/>
          <w:lang w:val="en-US"/>
          <w:rPrChange w:id="275" w:author="marie-helene" w:date="2012-04-11T17:39:00Z">
            <w:rPr>
              <w:rFonts w:ascii="Times New Roman" w:hAnsi="Times New Roman" w:cs="Times New Roman"/>
            </w:rPr>
          </w:rPrChange>
        </w:rPr>
        <w:t xml:space="preserve">FURTHER TAKING INTO ACCOUNT that the Maritime </w:t>
      </w:r>
      <w:r w:rsidRPr="004C2D1F">
        <w:rPr>
          <w:rFonts w:ascii="Times New Roman" w:hAnsi="Times New Roman" w:cs="Times New Roman"/>
          <w:w w:val="108"/>
          <w:lang w:val="en-US"/>
          <w:rPrChange w:id="276" w:author="marie-helene" w:date="2012-04-11T17:39:00Z">
            <w:rPr>
              <w:rFonts w:ascii="Times New Roman" w:hAnsi="Times New Roman" w:cs="Times New Roman"/>
              <w:w w:val="108"/>
            </w:rPr>
          </w:rPrChange>
        </w:rPr>
        <w:t xml:space="preserve">Safety </w:t>
      </w:r>
      <w:r w:rsidRPr="004C2D1F">
        <w:rPr>
          <w:rFonts w:ascii="Times New Roman" w:hAnsi="Times New Roman" w:cs="Times New Roman"/>
          <w:w w:val="112"/>
          <w:lang w:val="en-US"/>
          <w:rPrChange w:id="277" w:author="marie-helene" w:date="2012-04-11T17:39:00Z">
            <w:rPr>
              <w:rFonts w:ascii="Times New Roman" w:hAnsi="Times New Roman" w:cs="Times New Roman"/>
              <w:w w:val="112"/>
            </w:rPr>
          </w:rPrChange>
        </w:rPr>
        <w:t>Committee</w:t>
      </w:r>
      <w:ins w:id="278" w:author="rootsib" w:date="2012-04-11T14:13:00Z">
        <w:r w:rsidRPr="004C2D1F">
          <w:rPr>
            <w:rFonts w:ascii="Times New Roman" w:hAnsi="Times New Roman" w:cs="Times New Roman"/>
            <w:w w:val="112"/>
            <w:lang w:val="en-US"/>
            <w:rPrChange w:id="279" w:author="marie-helene" w:date="2012-04-11T17:39:00Z">
              <w:rPr>
                <w:rFonts w:ascii="Times New Roman" w:hAnsi="Times New Roman" w:cs="Times New Roman"/>
                <w:w w:val="112"/>
              </w:rPr>
            </w:rPrChange>
          </w:rPr>
          <w:t xml:space="preserve"> </w:t>
        </w:r>
      </w:ins>
      <w:r w:rsidRPr="004C2D1F">
        <w:rPr>
          <w:rFonts w:ascii="Times New Roman" w:hAnsi="Times New Roman" w:cs="Times New Roman"/>
          <w:lang w:val="en-US"/>
          <w:rPrChange w:id="280" w:author="marie-helene" w:date="2012-04-11T17:39:00Z">
            <w:rPr>
              <w:rFonts w:ascii="Times New Roman" w:hAnsi="Times New Roman" w:cs="Times New Roman"/>
            </w:rPr>
          </w:rPrChange>
        </w:rPr>
        <w:t>of</w:t>
      </w:r>
      <w:ins w:id="281" w:author="rootsib" w:date="2012-04-11T14:13:00Z">
        <w:r w:rsidRPr="004C2D1F">
          <w:rPr>
            <w:rFonts w:ascii="Times New Roman" w:hAnsi="Times New Roman" w:cs="Times New Roman"/>
            <w:lang w:val="en-US"/>
            <w:rPrChange w:id="282"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83" w:author="marie-helene" w:date="2012-04-11T17:39:00Z">
            <w:rPr>
              <w:rFonts w:ascii="Times New Roman" w:hAnsi="Times New Roman" w:cs="Times New Roman"/>
            </w:rPr>
          </w:rPrChange>
        </w:rPr>
        <w:t xml:space="preserve">the then </w:t>
      </w:r>
      <w:r w:rsidRPr="004C2D1F">
        <w:rPr>
          <w:rFonts w:ascii="Times New Roman" w:hAnsi="Times New Roman" w:cs="Times New Roman"/>
          <w:w w:val="110"/>
          <w:lang w:val="en-US"/>
          <w:rPrChange w:id="284" w:author="marie-helene" w:date="2012-04-11T17:39:00Z">
            <w:rPr>
              <w:rFonts w:ascii="Times New Roman" w:hAnsi="Times New Roman" w:cs="Times New Roman"/>
              <w:w w:val="110"/>
            </w:rPr>
          </w:rPrChange>
        </w:rPr>
        <w:t>Intergovernmental</w:t>
      </w:r>
      <w:ins w:id="285" w:author="rootsib" w:date="2012-04-11T14:13:00Z">
        <w:r w:rsidRPr="004C2D1F">
          <w:rPr>
            <w:rFonts w:ascii="Times New Roman" w:hAnsi="Times New Roman" w:cs="Times New Roman"/>
            <w:w w:val="110"/>
            <w:lang w:val="en-US"/>
            <w:rPrChange w:id="286" w:author="marie-helene" w:date="2012-04-11T17:39:00Z">
              <w:rPr>
                <w:rFonts w:ascii="Times New Roman" w:hAnsi="Times New Roman" w:cs="Times New Roman"/>
                <w:w w:val="110"/>
              </w:rPr>
            </w:rPrChange>
          </w:rPr>
          <w:t xml:space="preserve"> </w:t>
        </w:r>
      </w:ins>
      <w:r w:rsidRPr="004C2D1F">
        <w:rPr>
          <w:rFonts w:ascii="Times New Roman" w:hAnsi="Times New Roman" w:cs="Times New Roman"/>
          <w:lang w:val="en-US"/>
          <w:rPrChange w:id="287" w:author="marie-helene" w:date="2012-04-11T17:39:00Z">
            <w:rPr>
              <w:rFonts w:ascii="Times New Roman" w:hAnsi="Times New Roman" w:cs="Times New Roman"/>
            </w:rPr>
          </w:rPrChange>
        </w:rPr>
        <w:t xml:space="preserve">Maritime </w:t>
      </w:r>
      <w:r w:rsidRPr="004C2D1F">
        <w:rPr>
          <w:rFonts w:ascii="Times New Roman" w:hAnsi="Times New Roman" w:cs="Times New Roman"/>
          <w:w w:val="108"/>
          <w:lang w:val="en-US"/>
          <w:rPrChange w:id="288" w:author="marie-helene" w:date="2012-04-11T17:39:00Z">
            <w:rPr>
              <w:rFonts w:ascii="Times New Roman" w:hAnsi="Times New Roman" w:cs="Times New Roman"/>
              <w:w w:val="108"/>
            </w:rPr>
          </w:rPrChange>
        </w:rPr>
        <w:t>Consultative</w:t>
      </w:r>
      <w:ins w:id="289" w:author="rootsib" w:date="2012-04-11T14:13:00Z">
        <w:r w:rsidRPr="004C2D1F">
          <w:rPr>
            <w:rFonts w:ascii="Times New Roman" w:hAnsi="Times New Roman" w:cs="Times New Roman"/>
            <w:w w:val="108"/>
            <w:lang w:val="en-US"/>
            <w:rPrChange w:id="290" w:author="marie-helene" w:date="2012-04-11T17:39:00Z">
              <w:rPr>
                <w:rFonts w:ascii="Times New Roman" w:hAnsi="Times New Roman" w:cs="Times New Roman"/>
                <w:w w:val="108"/>
              </w:rPr>
            </w:rPrChange>
          </w:rPr>
          <w:t xml:space="preserve"> </w:t>
        </w:r>
      </w:ins>
      <w:r w:rsidRPr="004C2D1F">
        <w:rPr>
          <w:rFonts w:ascii="Times New Roman" w:hAnsi="Times New Roman" w:cs="Times New Roman"/>
          <w:w w:val="108"/>
          <w:lang w:val="en-US"/>
          <w:rPrChange w:id="291" w:author="marie-helene" w:date="2012-04-11T17:39:00Z">
            <w:rPr>
              <w:rFonts w:ascii="Times New Roman" w:hAnsi="Times New Roman" w:cs="Times New Roman"/>
              <w:w w:val="108"/>
            </w:rPr>
          </w:rPrChange>
        </w:rPr>
        <w:t xml:space="preserve">Organization </w:t>
      </w:r>
      <w:r w:rsidRPr="004C2D1F">
        <w:rPr>
          <w:rFonts w:ascii="Times New Roman" w:hAnsi="Times New Roman" w:cs="Times New Roman"/>
          <w:spacing w:val="29"/>
          <w:lang w:val="en-US"/>
          <w:rPrChange w:id="292" w:author="marie-helene" w:date="2012-04-11T17:39:00Z">
            <w:rPr>
              <w:rFonts w:ascii="Times New Roman" w:hAnsi="Times New Roman" w:cs="Times New Roman"/>
              <w:spacing w:val="29"/>
            </w:rPr>
          </w:rPrChange>
        </w:rPr>
        <w:t xml:space="preserve">(since renamed International Maritime Organization) (IMO) </w:t>
      </w:r>
      <w:r w:rsidRPr="004C2D1F">
        <w:rPr>
          <w:rFonts w:ascii="Times New Roman" w:hAnsi="Times New Roman" w:cs="Times New Roman"/>
          <w:lang w:val="en-US"/>
          <w:rPrChange w:id="293" w:author="marie-helene" w:date="2012-04-11T17:39:00Z">
            <w:rPr>
              <w:rFonts w:ascii="Times New Roman" w:hAnsi="Times New Roman" w:cs="Times New Roman"/>
            </w:rPr>
          </w:rPrChange>
        </w:rPr>
        <w:t>at</w:t>
      </w:r>
      <w:ins w:id="294" w:author="rootsib" w:date="2012-04-11T14:13:00Z">
        <w:r w:rsidRPr="004C2D1F">
          <w:rPr>
            <w:rFonts w:ascii="Times New Roman" w:hAnsi="Times New Roman" w:cs="Times New Roman"/>
            <w:lang w:val="en-US"/>
            <w:rPrChange w:id="29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96" w:author="marie-helene" w:date="2012-04-11T17:39:00Z">
            <w:rPr>
              <w:rFonts w:ascii="Times New Roman" w:hAnsi="Times New Roman" w:cs="Times New Roman"/>
            </w:rPr>
          </w:rPrChange>
        </w:rPr>
        <w:t>its</w:t>
      </w:r>
      <w:ins w:id="297" w:author="rootsib" w:date="2012-04-11T14:13:00Z">
        <w:r w:rsidRPr="004C2D1F">
          <w:rPr>
            <w:rFonts w:ascii="Times New Roman" w:hAnsi="Times New Roman" w:cs="Times New Roman"/>
            <w:lang w:val="en-US"/>
            <w:rPrChange w:id="29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299" w:author="marie-helene" w:date="2012-04-11T17:39:00Z">
            <w:rPr>
              <w:rFonts w:ascii="Times New Roman" w:hAnsi="Times New Roman" w:cs="Times New Roman"/>
            </w:rPr>
          </w:rPrChange>
        </w:rPr>
        <w:t>44</w:t>
      </w:r>
      <w:r w:rsidRPr="004C2D1F">
        <w:rPr>
          <w:rFonts w:ascii="Times New Roman" w:hAnsi="Times New Roman" w:cs="Times New Roman"/>
          <w:vertAlign w:val="superscript"/>
          <w:lang w:val="en-US"/>
          <w:rPrChange w:id="300" w:author="marie-helene" w:date="2012-04-11T17:39:00Z">
            <w:rPr>
              <w:rFonts w:ascii="Times New Roman" w:hAnsi="Times New Roman" w:cs="Times New Roman"/>
              <w:vertAlign w:val="superscript"/>
            </w:rPr>
          </w:rPrChange>
        </w:rPr>
        <w:t>th</w:t>
      </w:r>
      <w:r w:rsidRPr="004C2D1F">
        <w:rPr>
          <w:rFonts w:ascii="Times New Roman" w:hAnsi="Times New Roman" w:cs="Times New Roman"/>
          <w:lang w:val="en-US"/>
          <w:rPrChange w:id="301" w:author="marie-helene" w:date="2012-04-11T17:39:00Z">
            <w:rPr>
              <w:rFonts w:ascii="Times New Roman" w:hAnsi="Times New Roman" w:cs="Times New Roman"/>
            </w:rPr>
          </w:rPrChange>
        </w:rPr>
        <w:t xml:space="preserve">session </w:t>
      </w:r>
      <w:r w:rsidRPr="004C2D1F">
        <w:rPr>
          <w:rFonts w:ascii="Times New Roman" w:hAnsi="Times New Roman" w:cs="Times New Roman"/>
          <w:w w:val="113"/>
          <w:lang w:val="en-US"/>
          <w:rPrChange w:id="302" w:author="marie-helene" w:date="2012-04-11T17:39:00Z">
            <w:rPr>
              <w:rFonts w:ascii="Times New Roman" w:hAnsi="Times New Roman" w:cs="Times New Roman"/>
              <w:w w:val="113"/>
            </w:rPr>
          </w:rPrChange>
        </w:rPr>
        <w:t>adopted</w:t>
      </w:r>
      <w:ins w:id="303" w:author="rootsib" w:date="2012-04-11T14:13:00Z">
        <w:r w:rsidRPr="004C2D1F">
          <w:rPr>
            <w:rFonts w:ascii="Times New Roman" w:hAnsi="Times New Roman" w:cs="Times New Roman"/>
            <w:w w:val="113"/>
            <w:lang w:val="en-US"/>
            <w:rPrChange w:id="304" w:author="marie-helene" w:date="2012-04-11T17:39:00Z">
              <w:rPr>
                <w:rFonts w:ascii="Times New Roman" w:hAnsi="Times New Roman" w:cs="Times New Roman"/>
                <w:w w:val="113"/>
              </w:rPr>
            </w:rPrChange>
          </w:rPr>
          <w:t xml:space="preserve"> </w:t>
        </w:r>
      </w:ins>
      <w:r w:rsidRPr="004C2D1F">
        <w:rPr>
          <w:rFonts w:ascii="Times New Roman" w:hAnsi="Times New Roman" w:cs="Times New Roman"/>
          <w:lang w:val="en-US"/>
          <w:rPrChange w:id="305" w:author="marie-helene" w:date="2012-04-11T17:39:00Z">
            <w:rPr>
              <w:rFonts w:ascii="Times New Roman" w:hAnsi="Times New Roman" w:cs="Times New Roman"/>
            </w:rPr>
          </w:rPrChange>
        </w:rPr>
        <w:t>the IALA</w:t>
      </w:r>
      <w:ins w:id="306" w:author="rootsib" w:date="2012-04-11T14:13:00Z">
        <w:r w:rsidRPr="004C2D1F">
          <w:rPr>
            <w:rFonts w:ascii="Times New Roman" w:hAnsi="Times New Roman" w:cs="Times New Roman"/>
            <w:lang w:val="en-US"/>
            <w:rPrChange w:id="307"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08" w:author="marie-helene" w:date="2012-04-11T17:39:00Z">
            <w:rPr>
              <w:rFonts w:ascii="Times New Roman" w:hAnsi="Times New Roman" w:cs="Times New Roman"/>
            </w:rPr>
          </w:rPrChange>
        </w:rPr>
        <w:t xml:space="preserve">Maritime </w:t>
      </w:r>
      <w:r w:rsidRPr="004C2D1F">
        <w:rPr>
          <w:rFonts w:ascii="Times New Roman" w:hAnsi="Times New Roman" w:cs="Times New Roman"/>
          <w:w w:val="109"/>
          <w:lang w:val="en-US"/>
          <w:rPrChange w:id="309" w:author="marie-helene" w:date="2012-04-11T17:39:00Z">
            <w:rPr>
              <w:rFonts w:ascii="Times New Roman" w:hAnsi="Times New Roman" w:cs="Times New Roman"/>
              <w:w w:val="109"/>
            </w:rPr>
          </w:rPrChange>
        </w:rPr>
        <w:t>Buoyage</w:t>
      </w:r>
      <w:ins w:id="310" w:author="rootsib" w:date="2012-04-11T14:13:00Z">
        <w:r w:rsidRPr="004C2D1F">
          <w:rPr>
            <w:rFonts w:ascii="Times New Roman" w:hAnsi="Times New Roman" w:cs="Times New Roman"/>
            <w:w w:val="109"/>
            <w:lang w:val="en-US"/>
            <w:rPrChange w:id="311" w:author="marie-helene" w:date="2012-04-11T17:39:00Z">
              <w:rPr>
                <w:rFonts w:ascii="Times New Roman" w:hAnsi="Times New Roman" w:cs="Times New Roman"/>
                <w:w w:val="109"/>
              </w:rPr>
            </w:rPrChange>
          </w:rPr>
          <w:t xml:space="preserve"> </w:t>
        </w:r>
      </w:ins>
      <w:r w:rsidRPr="004C2D1F">
        <w:rPr>
          <w:rFonts w:ascii="Times New Roman" w:hAnsi="Times New Roman" w:cs="Times New Roman"/>
          <w:w w:val="109"/>
          <w:lang w:val="en-US"/>
          <w:rPrChange w:id="312" w:author="marie-helene" w:date="2012-04-11T17:39:00Z">
            <w:rPr>
              <w:rFonts w:ascii="Times New Roman" w:hAnsi="Times New Roman" w:cs="Times New Roman"/>
              <w:w w:val="109"/>
            </w:rPr>
          </w:rPrChange>
        </w:rPr>
        <w:t>System and the Maritime Safety Committee of IMO adopted a revision thereto at its 88</w:t>
      </w:r>
      <w:r w:rsidRPr="004C2D1F">
        <w:rPr>
          <w:rFonts w:ascii="Times New Roman" w:hAnsi="Times New Roman" w:cs="Times New Roman"/>
          <w:w w:val="109"/>
          <w:vertAlign w:val="superscript"/>
          <w:lang w:val="en-US"/>
          <w:rPrChange w:id="313" w:author="marie-helene" w:date="2012-04-11T17:39:00Z">
            <w:rPr>
              <w:rFonts w:ascii="Times New Roman" w:hAnsi="Times New Roman" w:cs="Times New Roman"/>
              <w:w w:val="109"/>
              <w:vertAlign w:val="superscript"/>
            </w:rPr>
          </w:rPrChange>
        </w:rPr>
        <w:t>th</w:t>
      </w:r>
      <w:r w:rsidRPr="004C2D1F">
        <w:rPr>
          <w:rFonts w:ascii="Times New Roman" w:hAnsi="Times New Roman" w:cs="Times New Roman"/>
          <w:w w:val="109"/>
          <w:lang w:val="en-US"/>
          <w:rPrChange w:id="314" w:author="marie-helene" w:date="2012-04-11T17:39:00Z">
            <w:rPr>
              <w:rFonts w:ascii="Times New Roman" w:hAnsi="Times New Roman" w:cs="Times New Roman"/>
              <w:w w:val="109"/>
            </w:rPr>
          </w:rPrChange>
        </w:rPr>
        <w:t xml:space="preserve"> session</w:t>
      </w:r>
      <w:ins w:id="315" w:author="rootsib" w:date="2012-04-11T14:13:00Z">
        <w:r w:rsidRPr="004C2D1F">
          <w:rPr>
            <w:rFonts w:ascii="Times New Roman" w:hAnsi="Times New Roman" w:cs="Times New Roman"/>
            <w:w w:val="109"/>
            <w:lang w:val="en-US"/>
            <w:rPrChange w:id="316" w:author="marie-helene" w:date="2012-04-11T17:39:00Z">
              <w:rPr>
                <w:rFonts w:ascii="Times New Roman" w:hAnsi="Times New Roman" w:cs="Times New Roman"/>
                <w:w w:val="109"/>
              </w:rPr>
            </w:rPrChange>
          </w:rPr>
          <w:t xml:space="preserve"> </w:t>
        </w:r>
      </w:ins>
      <w:r w:rsidRPr="004C2D1F">
        <w:rPr>
          <w:rFonts w:ascii="Times New Roman" w:hAnsi="Times New Roman" w:cs="Times New Roman"/>
          <w:w w:val="109"/>
          <w:lang w:val="en-US"/>
          <w:rPrChange w:id="317" w:author="marie-helene" w:date="2012-04-11T17:39:00Z">
            <w:rPr>
              <w:rFonts w:ascii="Times New Roman" w:hAnsi="Times New Roman" w:cs="Times New Roman"/>
              <w:w w:val="109"/>
            </w:rPr>
          </w:rPrChange>
        </w:rPr>
        <w:t xml:space="preserve">and </w:t>
      </w:r>
      <w:proofErr w:type="spellStart"/>
      <w:r w:rsidRPr="004C2D1F">
        <w:rPr>
          <w:rFonts w:ascii="Times New Roman" w:hAnsi="Times New Roman" w:cs="Times New Roman"/>
          <w:w w:val="109"/>
          <w:lang w:val="en-US"/>
          <w:rPrChange w:id="318" w:author="marie-helene" w:date="2012-04-11T17:39:00Z">
            <w:rPr>
              <w:rFonts w:ascii="Times New Roman" w:hAnsi="Times New Roman" w:cs="Times New Roman"/>
              <w:w w:val="109"/>
            </w:rPr>
          </w:rPrChange>
        </w:rPr>
        <w:t>recognising</w:t>
      </w:r>
      <w:proofErr w:type="spellEnd"/>
      <w:r w:rsidRPr="004C2D1F">
        <w:rPr>
          <w:rFonts w:ascii="Times New Roman" w:hAnsi="Times New Roman" w:cs="Times New Roman"/>
          <w:w w:val="109"/>
          <w:lang w:val="en-US"/>
          <w:rPrChange w:id="319" w:author="marie-helene" w:date="2012-04-11T17:39:00Z">
            <w:rPr>
              <w:rFonts w:ascii="Times New Roman" w:hAnsi="Times New Roman" w:cs="Times New Roman"/>
              <w:w w:val="109"/>
            </w:rPr>
          </w:rPrChange>
        </w:rPr>
        <w:t xml:space="preserve"> that IALA has Consultative Status at IMO by Resolution A.42 (II) of 14 April 1961</w:t>
      </w:r>
    </w:p>
    <w:p w:rsidR="00172EB1" w:rsidRPr="004C2D1F" w:rsidRDefault="00172EB1">
      <w:pPr>
        <w:pStyle w:val="Corpsdetexte"/>
        <w:rPr>
          <w:rFonts w:ascii="Times New Roman" w:hAnsi="Times New Roman" w:cs="Times New Roman"/>
          <w:lang w:val="en-US"/>
          <w:rPrChange w:id="320" w:author="marie-helene" w:date="2012-04-11T17:39:00Z">
            <w:rPr>
              <w:rFonts w:ascii="Times New Roman" w:hAnsi="Times New Roman" w:cs="Times New Roman"/>
            </w:rPr>
          </w:rPrChange>
        </w:rPr>
      </w:pPr>
      <w:r w:rsidRPr="004C2D1F">
        <w:rPr>
          <w:rFonts w:ascii="Times New Roman" w:hAnsi="Times New Roman" w:cs="Times New Roman"/>
          <w:lang w:val="en-US"/>
          <w:rPrChange w:id="321" w:author="marie-helene" w:date="2012-04-11T17:39:00Z">
            <w:rPr>
              <w:rFonts w:ascii="Times New Roman" w:hAnsi="Times New Roman" w:cs="Times New Roman"/>
            </w:rPr>
          </w:rPrChange>
        </w:rPr>
        <w:t>KEEPING</w:t>
      </w:r>
      <w:ins w:id="322" w:author="rootsib" w:date="2012-04-11T14:13:00Z">
        <w:r w:rsidRPr="004C2D1F">
          <w:rPr>
            <w:rFonts w:ascii="Times New Roman" w:hAnsi="Times New Roman" w:cs="Times New Roman"/>
            <w:lang w:val="en-US"/>
            <w:rPrChange w:id="323"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24" w:author="marie-helene" w:date="2012-04-11T17:39:00Z">
            <w:rPr>
              <w:rFonts w:ascii="Times New Roman" w:hAnsi="Times New Roman" w:cs="Times New Roman"/>
            </w:rPr>
          </w:rPrChange>
        </w:rPr>
        <w:t>IN VIEW</w:t>
      </w:r>
      <w:ins w:id="325" w:author="rootsib" w:date="2012-04-11T14:13:00Z">
        <w:r w:rsidRPr="004C2D1F">
          <w:rPr>
            <w:rFonts w:ascii="Times New Roman" w:hAnsi="Times New Roman" w:cs="Times New Roman"/>
            <w:lang w:val="en-US"/>
            <w:rPrChange w:id="326"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27" w:author="marie-helene" w:date="2012-04-11T17:39:00Z">
            <w:rPr>
              <w:rFonts w:ascii="Times New Roman" w:hAnsi="Times New Roman" w:cs="Times New Roman"/>
            </w:rPr>
          </w:rPrChange>
        </w:rPr>
        <w:t>that</w:t>
      </w:r>
      <w:ins w:id="328" w:author="rootsib" w:date="2012-04-11T14:13:00Z">
        <w:r w:rsidRPr="004C2D1F">
          <w:rPr>
            <w:rFonts w:ascii="Times New Roman" w:hAnsi="Times New Roman" w:cs="Times New Roman"/>
            <w:lang w:val="en-US"/>
            <w:rPrChange w:id="32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30" w:author="marie-helene" w:date="2012-04-11T17:39:00Z">
            <w:rPr>
              <w:rFonts w:ascii="Times New Roman" w:hAnsi="Times New Roman" w:cs="Times New Roman"/>
            </w:rPr>
          </w:rPrChange>
        </w:rPr>
        <w:t>efforts</w:t>
      </w:r>
      <w:ins w:id="331" w:author="rootsib" w:date="2012-04-11T14:13:00Z">
        <w:r w:rsidRPr="004C2D1F">
          <w:rPr>
            <w:rFonts w:ascii="Times New Roman" w:hAnsi="Times New Roman" w:cs="Times New Roman"/>
            <w:lang w:val="en-US"/>
            <w:rPrChange w:id="332" w:author="marie-helene" w:date="2012-04-11T17:39:00Z">
              <w:rPr>
                <w:rFonts w:ascii="Times New Roman" w:hAnsi="Times New Roman" w:cs="Times New Roman"/>
              </w:rPr>
            </w:rPrChange>
          </w:rPr>
          <w:t xml:space="preserve"> </w:t>
        </w:r>
      </w:ins>
      <w:r w:rsidRPr="004C2D1F">
        <w:rPr>
          <w:rFonts w:ascii="Times New Roman" w:hAnsi="Times New Roman" w:cs="Times New Roman"/>
          <w:w w:val="88"/>
          <w:lang w:val="en-US"/>
          <w:rPrChange w:id="333" w:author="marie-helene" w:date="2012-04-11T17:39:00Z">
            <w:rPr>
              <w:rFonts w:ascii="Times New Roman" w:hAnsi="Times New Roman" w:cs="Times New Roman"/>
              <w:w w:val="88"/>
            </w:rPr>
          </w:rPrChange>
        </w:rPr>
        <w:t>will</w:t>
      </w:r>
      <w:ins w:id="334" w:author="rootsib" w:date="2012-04-11T14:13:00Z">
        <w:r w:rsidRPr="004C2D1F">
          <w:rPr>
            <w:rFonts w:ascii="Times New Roman" w:hAnsi="Times New Roman" w:cs="Times New Roman"/>
            <w:w w:val="88"/>
            <w:lang w:val="en-US"/>
            <w:rPrChange w:id="335" w:author="marie-helene" w:date="2012-04-11T17:39:00Z">
              <w:rPr>
                <w:rFonts w:ascii="Times New Roman" w:hAnsi="Times New Roman" w:cs="Times New Roman"/>
                <w:w w:val="88"/>
              </w:rPr>
            </w:rPrChange>
          </w:rPr>
          <w:t xml:space="preserve"> </w:t>
        </w:r>
      </w:ins>
      <w:r w:rsidRPr="004C2D1F">
        <w:rPr>
          <w:rFonts w:ascii="Times New Roman" w:hAnsi="Times New Roman" w:cs="Times New Roman"/>
          <w:w w:val="112"/>
          <w:lang w:val="en-US"/>
          <w:rPrChange w:id="336" w:author="marie-helene" w:date="2012-04-11T17:39:00Z">
            <w:rPr>
              <w:rFonts w:ascii="Times New Roman" w:hAnsi="Times New Roman" w:cs="Times New Roman"/>
              <w:w w:val="112"/>
            </w:rPr>
          </w:rPrChange>
        </w:rPr>
        <w:t>continue</w:t>
      </w:r>
      <w:ins w:id="337" w:author="rootsib" w:date="2012-04-11T14:13:00Z">
        <w:r w:rsidRPr="004C2D1F">
          <w:rPr>
            <w:rFonts w:ascii="Times New Roman" w:hAnsi="Times New Roman" w:cs="Times New Roman"/>
            <w:w w:val="112"/>
            <w:lang w:val="en-US"/>
            <w:rPrChange w:id="338" w:author="marie-helene" w:date="2012-04-11T17:39:00Z">
              <w:rPr>
                <w:rFonts w:ascii="Times New Roman" w:hAnsi="Times New Roman" w:cs="Times New Roman"/>
                <w:w w:val="112"/>
              </w:rPr>
            </w:rPrChange>
          </w:rPr>
          <w:t xml:space="preserve"> </w:t>
        </w:r>
      </w:ins>
      <w:r w:rsidRPr="004C2D1F">
        <w:rPr>
          <w:rFonts w:ascii="Times New Roman" w:hAnsi="Times New Roman" w:cs="Times New Roman"/>
          <w:lang w:val="en-US"/>
          <w:rPrChange w:id="339" w:author="marie-helene" w:date="2012-04-11T17:39:00Z">
            <w:rPr>
              <w:rFonts w:ascii="Times New Roman" w:hAnsi="Times New Roman" w:cs="Times New Roman"/>
            </w:rPr>
          </w:rPrChange>
        </w:rPr>
        <w:t>towards achieving the</w:t>
      </w:r>
      <w:ins w:id="340" w:author="rootsib" w:date="2012-04-11T14:13:00Z">
        <w:r w:rsidRPr="004C2D1F">
          <w:rPr>
            <w:rFonts w:ascii="Times New Roman" w:hAnsi="Times New Roman" w:cs="Times New Roman"/>
            <w:lang w:val="en-US"/>
            <w:rPrChange w:id="341" w:author="marie-helene" w:date="2012-04-11T17:39:00Z">
              <w:rPr>
                <w:rFonts w:ascii="Times New Roman" w:hAnsi="Times New Roman" w:cs="Times New Roman"/>
              </w:rPr>
            </w:rPrChange>
          </w:rPr>
          <w:t xml:space="preserve"> </w:t>
        </w:r>
      </w:ins>
      <w:r w:rsidRPr="004C2D1F">
        <w:rPr>
          <w:rFonts w:ascii="Times New Roman" w:hAnsi="Times New Roman" w:cs="Times New Roman"/>
          <w:w w:val="103"/>
          <w:lang w:val="en-US"/>
          <w:rPrChange w:id="342" w:author="marie-helene" w:date="2012-04-11T17:39:00Z">
            <w:rPr>
              <w:rFonts w:ascii="Times New Roman" w:hAnsi="Times New Roman" w:cs="Times New Roman"/>
              <w:w w:val="103"/>
            </w:rPr>
          </w:rPrChange>
        </w:rPr>
        <w:t xml:space="preserve">identical </w:t>
      </w:r>
      <w:r w:rsidRPr="004C2D1F">
        <w:rPr>
          <w:rFonts w:ascii="Times New Roman" w:hAnsi="Times New Roman" w:cs="Times New Roman"/>
          <w:lang w:val="en-US"/>
          <w:rPrChange w:id="343" w:author="marie-helene" w:date="2012-04-11T17:39:00Z">
            <w:rPr>
              <w:rFonts w:ascii="Times New Roman" w:hAnsi="Times New Roman" w:cs="Times New Roman"/>
            </w:rPr>
          </w:rPrChange>
        </w:rPr>
        <w:t>use</w:t>
      </w:r>
      <w:ins w:id="344" w:author="rootsib" w:date="2012-04-11T14:14:00Z">
        <w:r w:rsidRPr="004C2D1F">
          <w:rPr>
            <w:rFonts w:ascii="Times New Roman" w:hAnsi="Times New Roman" w:cs="Times New Roman"/>
            <w:lang w:val="en-US"/>
            <w:rPrChange w:id="34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46" w:author="marie-helene" w:date="2012-04-11T17:39:00Z">
            <w:rPr>
              <w:rFonts w:ascii="Times New Roman" w:hAnsi="Times New Roman" w:cs="Times New Roman"/>
            </w:rPr>
          </w:rPrChange>
        </w:rPr>
        <w:t>of</w:t>
      </w:r>
      <w:ins w:id="347" w:author="rootsib" w:date="2012-04-11T14:14:00Z">
        <w:r w:rsidRPr="004C2D1F">
          <w:rPr>
            <w:rFonts w:ascii="Times New Roman" w:hAnsi="Times New Roman" w:cs="Times New Roman"/>
            <w:lang w:val="en-US"/>
            <w:rPrChange w:id="34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49" w:author="marie-helene" w:date="2012-04-11T17:39:00Z">
            <w:rPr>
              <w:rFonts w:ascii="Times New Roman" w:hAnsi="Times New Roman" w:cs="Times New Roman"/>
            </w:rPr>
          </w:rPrChange>
        </w:rPr>
        <w:t xml:space="preserve">the </w:t>
      </w:r>
      <w:proofErr w:type="spellStart"/>
      <w:r w:rsidRPr="004C2D1F">
        <w:rPr>
          <w:rFonts w:ascii="Times New Roman" w:hAnsi="Times New Roman" w:cs="Times New Roman"/>
          <w:lang w:val="en-US"/>
          <w:rPrChange w:id="350" w:author="marie-helene" w:date="2012-04-11T17:39:00Z">
            <w:rPr>
              <w:rFonts w:ascii="Times New Roman" w:hAnsi="Times New Roman" w:cs="Times New Roman"/>
            </w:rPr>
          </w:rPrChange>
        </w:rPr>
        <w:t>colours</w:t>
      </w:r>
      <w:proofErr w:type="spellEnd"/>
      <w:r w:rsidRPr="004C2D1F">
        <w:rPr>
          <w:rFonts w:ascii="Times New Roman" w:hAnsi="Times New Roman" w:cs="Times New Roman"/>
          <w:lang w:val="en-US"/>
          <w:rPrChange w:id="351" w:author="marie-helene" w:date="2012-04-11T17:39:00Z">
            <w:rPr>
              <w:rFonts w:ascii="Times New Roman" w:hAnsi="Times New Roman" w:cs="Times New Roman"/>
            </w:rPr>
          </w:rPrChange>
        </w:rPr>
        <w:t xml:space="preserve"> on lateral marks </w:t>
      </w:r>
      <w:r w:rsidRPr="004C2D1F">
        <w:rPr>
          <w:rFonts w:ascii="Times New Roman" w:hAnsi="Times New Roman" w:cs="Times New Roman"/>
          <w:w w:val="108"/>
          <w:lang w:val="en-US"/>
          <w:rPrChange w:id="352" w:author="marie-helene" w:date="2012-04-11T17:39:00Z">
            <w:rPr>
              <w:rFonts w:ascii="Times New Roman" w:hAnsi="Times New Roman" w:cs="Times New Roman"/>
              <w:w w:val="108"/>
            </w:rPr>
          </w:rPrChange>
        </w:rPr>
        <w:t>worldwide</w:t>
      </w:r>
    </w:p>
    <w:p w:rsidR="00172EB1" w:rsidRPr="004C2D1F" w:rsidRDefault="00172EB1">
      <w:pPr>
        <w:pStyle w:val="Corpsdetexte"/>
        <w:rPr>
          <w:rFonts w:ascii="Times New Roman" w:hAnsi="Times New Roman" w:cs="Times New Roman"/>
          <w:lang w:val="en-US"/>
          <w:rPrChange w:id="353" w:author="marie-helene" w:date="2012-04-11T17:39:00Z">
            <w:rPr>
              <w:rFonts w:ascii="Times New Roman" w:hAnsi="Times New Roman" w:cs="Times New Roman"/>
            </w:rPr>
          </w:rPrChange>
        </w:rPr>
      </w:pPr>
      <w:r w:rsidRPr="004C2D1F">
        <w:rPr>
          <w:rFonts w:ascii="Times New Roman" w:hAnsi="Times New Roman" w:cs="Times New Roman"/>
          <w:lang w:val="en-US"/>
          <w:rPrChange w:id="354" w:author="marie-helene" w:date="2012-04-11T17:39:00Z">
            <w:rPr>
              <w:rFonts w:ascii="Times New Roman" w:hAnsi="Times New Roman" w:cs="Times New Roman"/>
            </w:rPr>
          </w:rPrChange>
        </w:rPr>
        <w:t>BEARING IN</w:t>
      </w:r>
      <w:ins w:id="355" w:author="rootsib" w:date="2012-04-11T14:14:00Z">
        <w:r w:rsidRPr="004C2D1F">
          <w:rPr>
            <w:rFonts w:ascii="Times New Roman" w:hAnsi="Times New Roman" w:cs="Times New Roman"/>
            <w:lang w:val="en-US"/>
            <w:rPrChange w:id="356"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57" w:author="marie-helene" w:date="2012-04-11T17:39:00Z">
            <w:rPr>
              <w:rFonts w:ascii="Times New Roman" w:hAnsi="Times New Roman" w:cs="Times New Roman"/>
            </w:rPr>
          </w:rPrChange>
        </w:rPr>
        <w:t>MIND</w:t>
      </w:r>
      <w:ins w:id="358" w:author="rootsib" w:date="2012-04-11T14:14:00Z">
        <w:r w:rsidRPr="004C2D1F">
          <w:rPr>
            <w:rFonts w:ascii="Times New Roman" w:hAnsi="Times New Roman" w:cs="Times New Roman"/>
            <w:lang w:val="en-US"/>
            <w:rPrChange w:id="35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60" w:author="marie-helene" w:date="2012-04-11T17:39:00Z">
            <w:rPr>
              <w:rFonts w:ascii="Times New Roman" w:hAnsi="Times New Roman" w:cs="Times New Roman"/>
            </w:rPr>
          </w:rPrChange>
        </w:rPr>
        <w:t xml:space="preserve">the </w:t>
      </w:r>
      <w:r w:rsidRPr="004C2D1F">
        <w:rPr>
          <w:rFonts w:ascii="Times New Roman" w:hAnsi="Times New Roman" w:cs="Times New Roman"/>
          <w:w w:val="108"/>
          <w:lang w:val="en-US"/>
          <w:rPrChange w:id="361" w:author="marie-helene" w:date="2012-04-11T17:39:00Z">
            <w:rPr>
              <w:rFonts w:ascii="Times New Roman" w:hAnsi="Times New Roman" w:cs="Times New Roman"/>
              <w:w w:val="108"/>
            </w:rPr>
          </w:rPrChange>
        </w:rPr>
        <w:t>provisions</w:t>
      </w:r>
      <w:ins w:id="362" w:author="rootsib" w:date="2012-04-11T14:14:00Z">
        <w:r w:rsidRPr="004C2D1F">
          <w:rPr>
            <w:rFonts w:ascii="Times New Roman" w:hAnsi="Times New Roman" w:cs="Times New Roman"/>
            <w:w w:val="108"/>
            <w:lang w:val="en-US"/>
            <w:rPrChange w:id="363" w:author="marie-helene" w:date="2012-04-11T17:39:00Z">
              <w:rPr>
                <w:rFonts w:ascii="Times New Roman" w:hAnsi="Times New Roman" w:cs="Times New Roman"/>
                <w:w w:val="108"/>
              </w:rPr>
            </w:rPrChange>
          </w:rPr>
          <w:t xml:space="preserve"> </w:t>
        </w:r>
      </w:ins>
      <w:r w:rsidRPr="004C2D1F">
        <w:rPr>
          <w:rFonts w:ascii="Times New Roman" w:hAnsi="Times New Roman" w:cs="Times New Roman"/>
          <w:lang w:val="en-US"/>
          <w:rPrChange w:id="364" w:author="marie-helene" w:date="2012-04-11T17:39:00Z">
            <w:rPr>
              <w:rFonts w:ascii="Times New Roman" w:hAnsi="Times New Roman" w:cs="Times New Roman"/>
            </w:rPr>
          </w:rPrChange>
        </w:rPr>
        <w:t xml:space="preserve">of </w:t>
      </w:r>
      <w:r w:rsidRPr="004C2D1F">
        <w:rPr>
          <w:rFonts w:ascii="Times New Roman" w:hAnsi="Times New Roman" w:cs="Times New Roman"/>
          <w:w w:val="107"/>
          <w:lang w:val="en-US"/>
          <w:rPrChange w:id="365" w:author="marie-helene" w:date="2012-04-11T17:39:00Z">
            <w:rPr>
              <w:rFonts w:ascii="Times New Roman" w:hAnsi="Times New Roman" w:cs="Times New Roman"/>
              <w:w w:val="107"/>
            </w:rPr>
          </w:rPrChange>
        </w:rPr>
        <w:t xml:space="preserve">Regulation </w:t>
      </w:r>
      <w:r w:rsidRPr="004C2D1F">
        <w:rPr>
          <w:rFonts w:ascii="Times New Roman" w:hAnsi="Times New Roman" w:cs="Times New Roman"/>
          <w:lang w:val="en-US"/>
          <w:rPrChange w:id="366" w:author="marie-helene" w:date="2012-04-11T17:39:00Z">
            <w:rPr>
              <w:rFonts w:ascii="Times New Roman" w:hAnsi="Times New Roman" w:cs="Times New Roman"/>
            </w:rPr>
          </w:rPrChange>
        </w:rPr>
        <w:t>13</w:t>
      </w:r>
      <w:ins w:id="367" w:author="rootsib" w:date="2012-04-11T14:14:00Z">
        <w:r w:rsidRPr="004C2D1F">
          <w:rPr>
            <w:rFonts w:ascii="Times New Roman" w:hAnsi="Times New Roman" w:cs="Times New Roman"/>
            <w:lang w:val="en-US"/>
            <w:rPrChange w:id="368" w:author="marie-helene" w:date="2012-04-11T17:39:00Z">
              <w:rPr>
                <w:rFonts w:ascii="Times New Roman" w:hAnsi="Times New Roman" w:cs="Times New Roman"/>
              </w:rPr>
            </w:rPrChange>
          </w:rPr>
          <w:t xml:space="preserve"> </w:t>
        </w:r>
      </w:ins>
      <w:r w:rsidRPr="004C2D1F">
        <w:rPr>
          <w:rFonts w:ascii="Times New Roman" w:hAnsi="Times New Roman" w:cs="Times New Roman"/>
          <w:w w:val="112"/>
          <w:lang w:val="en-US"/>
          <w:rPrChange w:id="369" w:author="marie-helene" w:date="2012-04-11T17:39:00Z">
            <w:rPr>
              <w:rFonts w:ascii="Times New Roman" w:hAnsi="Times New Roman" w:cs="Times New Roman"/>
              <w:w w:val="112"/>
            </w:rPr>
          </w:rPrChange>
        </w:rPr>
        <w:t>Chapter</w:t>
      </w:r>
      <w:ins w:id="370" w:author="rootsib" w:date="2012-04-11T14:14:00Z">
        <w:r w:rsidRPr="004C2D1F">
          <w:rPr>
            <w:rFonts w:ascii="Times New Roman" w:hAnsi="Times New Roman" w:cs="Times New Roman"/>
            <w:w w:val="112"/>
            <w:lang w:val="en-US"/>
            <w:rPrChange w:id="371" w:author="marie-helene" w:date="2012-04-11T17:39:00Z">
              <w:rPr>
                <w:rFonts w:ascii="Times New Roman" w:hAnsi="Times New Roman" w:cs="Times New Roman"/>
                <w:w w:val="112"/>
              </w:rPr>
            </w:rPrChange>
          </w:rPr>
          <w:t xml:space="preserve"> </w:t>
        </w:r>
      </w:ins>
      <w:r w:rsidRPr="004C2D1F">
        <w:rPr>
          <w:rFonts w:ascii="Times New Roman" w:hAnsi="Times New Roman" w:cs="Times New Roman"/>
          <w:lang w:val="en-US"/>
          <w:rPrChange w:id="372" w:author="marie-helene" w:date="2012-04-11T17:39:00Z">
            <w:rPr>
              <w:rFonts w:ascii="Times New Roman" w:hAnsi="Times New Roman" w:cs="Times New Roman"/>
            </w:rPr>
          </w:rPrChange>
        </w:rPr>
        <w:t>V</w:t>
      </w:r>
      <w:ins w:id="373" w:author="rootsib" w:date="2012-04-11T14:14:00Z">
        <w:r w:rsidRPr="004C2D1F">
          <w:rPr>
            <w:rFonts w:ascii="Times New Roman" w:hAnsi="Times New Roman" w:cs="Times New Roman"/>
            <w:lang w:val="en-US"/>
            <w:rPrChange w:id="374"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75" w:author="marie-helene" w:date="2012-04-11T17:39:00Z">
            <w:rPr>
              <w:rFonts w:ascii="Times New Roman" w:hAnsi="Times New Roman" w:cs="Times New Roman"/>
            </w:rPr>
          </w:rPrChange>
        </w:rPr>
        <w:t>of</w:t>
      </w:r>
      <w:ins w:id="376" w:author="rootsib" w:date="2012-04-11T14:14:00Z">
        <w:r w:rsidRPr="004C2D1F">
          <w:rPr>
            <w:rFonts w:ascii="Times New Roman" w:hAnsi="Times New Roman" w:cs="Times New Roman"/>
            <w:lang w:val="en-US"/>
            <w:rPrChange w:id="377" w:author="marie-helene" w:date="2012-04-11T17:39:00Z">
              <w:rPr>
                <w:rFonts w:ascii="Times New Roman" w:hAnsi="Times New Roman" w:cs="Times New Roman"/>
              </w:rPr>
            </w:rPrChange>
          </w:rPr>
          <w:t xml:space="preserve"> </w:t>
        </w:r>
      </w:ins>
      <w:r w:rsidRPr="004C2D1F">
        <w:rPr>
          <w:rFonts w:ascii="Times New Roman" w:hAnsi="Times New Roman" w:cs="Times New Roman"/>
          <w:w w:val="110"/>
          <w:lang w:val="en-US"/>
          <w:rPrChange w:id="378" w:author="marie-helene" w:date="2012-04-11T17:39:00Z">
            <w:rPr>
              <w:rFonts w:ascii="Times New Roman" w:hAnsi="Times New Roman" w:cs="Times New Roman"/>
              <w:w w:val="110"/>
            </w:rPr>
          </w:rPrChange>
        </w:rPr>
        <w:t>the</w:t>
      </w:r>
      <w:ins w:id="379" w:author="rootsib" w:date="2012-04-11T14:14:00Z">
        <w:r w:rsidRPr="004C2D1F">
          <w:rPr>
            <w:rFonts w:ascii="Times New Roman" w:hAnsi="Times New Roman" w:cs="Times New Roman"/>
            <w:w w:val="110"/>
            <w:lang w:val="en-US"/>
            <w:rPrChange w:id="380" w:author="marie-helene" w:date="2012-04-11T17:39:00Z">
              <w:rPr>
                <w:rFonts w:ascii="Times New Roman" w:hAnsi="Times New Roman" w:cs="Times New Roman"/>
                <w:w w:val="110"/>
              </w:rPr>
            </w:rPrChange>
          </w:rPr>
          <w:t xml:space="preserve"> </w:t>
        </w:r>
      </w:ins>
      <w:r w:rsidRPr="004C2D1F">
        <w:rPr>
          <w:rFonts w:ascii="Times New Roman" w:hAnsi="Times New Roman" w:cs="Times New Roman"/>
          <w:w w:val="109"/>
          <w:lang w:val="en-US"/>
          <w:rPrChange w:id="381" w:author="marie-helene" w:date="2012-04-11T17:39:00Z">
            <w:rPr>
              <w:rFonts w:ascii="Times New Roman" w:hAnsi="Times New Roman" w:cs="Times New Roman"/>
              <w:w w:val="109"/>
            </w:rPr>
          </w:rPrChange>
        </w:rPr>
        <w:t>International</w:t>
      </w:r>
      <w:ins w:id="382" w:author="rootsib" w:date="2012-04-11T14:14:00Z">
        <w:r w:rsidRPr="004C2D1F">
          <w:rPr>
            <w:rFonts w:ascii="Times New Roman" w:hAnsi="Times New Roman" w:cs="Times New Roman"/>
            <w:w w:val="109"/>
            <w:lang w:val="en-US"/>
            <w:rPrChange w:id="383" w:author="marie-helene" w:date="2012-04-11T17:39:00Z">
              <w:rPr>
                <w:rFonts w:ascii="Times New Roman" w:hAnsi="Times New Roman" w:cs="Times New Roman"/>
                <w:w w:val="109"/>
              </w:rPr>
            </w:rPrChange>
          </w:rPr>
          <w:t xml:space="preserve"> </w:t>
        </w:r>
      </w:ins>
      <w:r w:rsidRPr="004C2D1F">
        <w:rPr>
          <w:rFonts w:ascii="Times New Roman" w:hAnsi="Times New Roman" w:cs="Times New Roman"/>
          <w:w w:val="109"/>
          <w:lang w:val="en-US"/>
          <w:rPrChange w:id="384" w:author="marie-helene" w:date="2012-04-11T17:39:00Z">
            <w:rPr>
              <w:rFonts w:ascii="Times New Roman" w:hAnsi="Times New Roman" w:cs="Times New Roman"/>
              <w:w w:val="109"/>
            </w:rPr>
          </w:rPrChange>
        </w:rPr>
        <w:t>Convention</w:t>
      </w:r>
      <w:ins w:id="385" w:author="rootsib" w:date="2012-04-11T14:14:00Z">
        <w:r w:rsidRPr="004C2D1F">
          <w:rPr>
            <w:rFonts w:ascii="Times New Roman" w:hAnsi="Times New Roman" w:cs="Times New Roman"/>
            <w:w w:val="109"/>
            <w:lang w:val="en-US"/>
            <w:rPrChange w:id="386" w:author="marie-helene" w:date="2012-04-11T17:39:00Z">
              <w:rPr>
                <w:rFonts w:ascii="Times New Roman" w:hAnsi="Times New Roman" w:cs="Times New Roman"/>
                <w:w w:val="109"/>
              </w:rPr>
            </w:rPrChange>
          </w:rPr>
          <w:t xml:space="preserve"> </w:t>
        </w:r>
      </w:ins>
      <w:r w:rsidRPr="004C2D1F">
        <w:rPr>
          <w:rFonts w:ascii="Times New Roman" w:hAnsi="Times New Roman" w:cs="Times New Roman"/>
          <w:lang w:val="en-US"/>
          <w:rPrChange w:id="387" w:author="marie-helene" w:date="2012-04-11T17:39:00Z">
            <w:rPr>
              <w:rFonts w:ascii="Times New Roman" w:hAnsi="Times New Roman" w:cs="Times New Roman"/>
            </w:rPr>
          </w:rPrChange>
        </w:rPr>
        <w:t>for</w:t>
      </w:r>
      <w:ins w:id="388" w:author="rootsib" w:date="2012-04-11T14:14:00Z">
        <w:r w:rsidRPr="004C2D1F">
          <w:rPr>
            <w:rFonts w:ascii="Times New Roman" w:hAnsi="Times New Roman" w:cs="Times New Roman"/>
            <w:lang w:val="en-US"/>
            <w:rPrChange w:id="38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90" w:author="marie-helene" w:date="2012-04-11T17:39:00Z">
            <w:rPr>
              <w:rFonts w:ascii="Times New Roman" w:hAnsi="Times New Roman" w:cs="Times New Roman"/>
            </w:rPr>
          </w:rPrChange>
        </w:rPr>
        <w:t>the Safety of</w:t>
      </w:r>
      <w:ins w:id="391" w:author="rootsib" w:date="2012-04-11T14:14:00Z">
        <w:r w:rsidRPr="004C2D1F">
          <w:rPr>
            <w:rFonts w:ascii="Times New Roman" w:hAnsi="Times New Roman" w:cs="Times New Roman"/>
            <w:lang w:val="en-US"/>
            <w:rPrChange w:id="392"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93" w:author="marie-helene" w:date="2012-04-11T17:39:00Z">
            <w:rPr>
              <w:rFonts w:ascii="Times New Roman" w:hAnsi="Times New Roman" w:cs="Times New Roman"/>
            </w:rPr>
          </w:rPrChange>
        </w:rPr>
        <w:t>Life</w:t>
      </w:r>
      <w:ins w:id="394" w:author="rootsib" w:date="2012-04-11T14:14:00Z">
        <w:r w:rsidRPr="004C2D1F">
          <w:rPr>
            <w:rFonts w:ascii="Times New Roman" w:hAnsi="Times New Roman" w:cs="Times New Roman"/>
            <w:lang w:val="en-US"/>
            <w:rPrChange w:id="39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96" w:author="marie-helene" w:date="2012-04-11T17:39:00Z">
            <w:rPr>
              <w:rFonts w:ascii="Times New Roman" w:hAnsi="Times New Roman" w:cs="Times New Roman"/>
            </w:rPr>
          </w:rPrChange>
        </w:rPr>
        <w:t>at</w:t>
      </w:r>
      <w:ins w:id="397" w:author="rootsib" w:date="2012-04-11T14:14:00Z">
        <w:r w:rsidRPr="004C2D1F">
          <w:rPr>
            <w:rFonts w:ascii="Times New Roman" w:hAnsi="Times New Roman" w:cs="Times New Roman"/>
            <w:lang w:val="en-US"/>
            <w:rPrChange w:id="39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399" w:author="marie-helene" w:date="2012-04-11T17:39:00Z">
            <w:rPr>
              <w:rFonts w:ascii="Times New Roman" w:hAnsi="Times New Roman" w:cs="Times New Roman"/>
            </w:rPr>
          </w:rPrChange>
        </w:rPr>
        <w:t xml:space="preserve">Sea </w:t>
      </w:r>
      <w:r w:rsidRPr="004C2D1F">
        <w:rPr>
          <w:rFonts w:ascii="Times New Roman" w:hAnsi="Times New Roman" w:cs="Times New Roman"/>
          <w:w w:val="117"/>
          <w:lang w:val="en-US"/>
          <w:rPrChange w:id="400" w:author="marie-helene" w:date="2012-04-11T17:39:00Z">
            <w:rPr>
              <w:rFonts w:ascii="Times New Roman" w:hAnsi="Times New Roman" w:cs="Times New Roman"/>
              <w:w w:val="117"/>
            </w:rPr>
          </w:rPrChange>
        </w:rPr>
        <w:t xml:space="preserve">1974 as amended </w:t>
      </w:r>
    </w:p>
    <w:p w:rsidR="00172EB1" w:rsidRDefault="00172EB1">
      <w:pPr>
        <w:spacing w:before="79"/>
        <w:ind w:right="-71"/>
        <w:jc w:val="both"/>
        <w:rPr>
          <w:rFonts w:ascii="Times New Roman" w:hAnsi="Times New Roman" w:cs="Times New Roman"/>
          <w:sz w:val="18"/>
          <w:szCs w:val="18"/>
        </w:rPr>
      </w:pPr>
      <w:r>
        <w:rPr>
          <w:rFonts w:ascii="Times New Roman" w:hAnsi="Times New Roman" w:cs="Times New Roman"/>
          <w:sz w:val="18"/>
          <w:szCs w:val="18"/>
        </w:rPr>
        <w:t>HAVE</w:t>
      </w:r>
      <w:ins w:id="401" w:author="rootsib" w:date="2012-04-11T14:14:00Z">
        <w:r>
          <w:rPr>
            <w:rFonts w:ascii="Times New Roman" w:hAnsi="Times New Roman" w:cs="Times New Roman"/>
            <w:sz w:val="18"/>
            <w:szCs w:val="18"/>
          </w:rPr>
          <w:t xml:space="preserve"> </w:t>
        </w:r>
      </w:ins>
      <w:r>
        <w:rPr>
          <w:rFonts w:ascii="Times New Roman" w:hAnsi="Times New Roman" w:cs="Times New Roman"/>
          <w:w w:val="108"/>
          <w:sz w:val="18"/>
          <w:szCs w:val="18"/>
        </w:rPr>
        <w:t>AGREED</w:t>
      </w:r>
      <w:ins w:id="402" w:author="rootsib" w:date="2012-04-11T14:14:00Z">
        <w:r>
          <w:rPr>
            <w:rFonts w:ascii="Times New Roman" w:hAnsi="Times New Roman" w:cs="Times New Roman"/>
            <w:w w:val="108"/>
            <w:sz w:val="18"/>
            <w:szCs w:val="18"/>
          </w:rPr>
          <w:t xml:space="preserve"> </w:t>
        </w:r>
      </w:ins>
      <w:r>
        <w:rPr>
          <w:rFonts w:ascii="Times New Roman" w:hAnsi="Times New Roman" w:cs="Times New Roman"/>
          <w:sz w:val="18"/>
          <w:szCs w:val="18"/>
        </w:rPr>
        <w:t>as</w:t>
      </w:r>
      <w:ins w:id="403" w:author="rootsib" w:date="2012-04-11T14:14:00Z">
        <w:r>
          <w:rPr>
            <w:rFonts w:ascii="Times New Roman" w:hAnsi="Times New Roman" w:cs="Times New Roman"/>
            <w:sz w:val="18"/>
            <w:szCs w:val="18"/>
          </w:rPr>
          <w:t xml:space="preserve"> </w:t>
        </w:r>
      </w:ins>
      <w:r>
        <w:rPr>
          <w:rFonts w:ascii="Times New Roman" w:hAnsi="Times New Roman" w:cs="Times New Roman"/>
          <w:w w:val="105"/>
          <w:sz w:val="18"/>
          <w:szCs w:val="18"/>
        </w:rPr>
        <w:t>follows:</w:t>
      </w:r>
    </w:p>
    <w:p w:rsidR="00172EB1" w:rsidRDefault="00172EB1">
      <w:pPr>
        <w:pStyle w:val="Article"/>
        <w:rPr>
          <w:b w:val="0"/>
          <w:bCs w:val="0"/>
          <w:w w:val="104"/>
        </w:rPr>
      </w:pPr>
      <w:r>
        <w:rPr>
          <w:b w:val="0"/>
          <w:bCs w:val="0"/>
        </w:rPr>
        <w:t xml:space="preserve">ARTICLE </w:t>
      </w:r>
      <w:r>
        <w:rPr>
          <w:b w:val="0"/>
          <w:bCs w:val="0"/>
          <w:w w:val="104"/>
        </w:rPr>
        <w:t>I</w:t>
      </w:r>
    </w:p>
    <w:p w:rsidR="00172EB1" w:rsidRDefault="00172EB1">
      <w:pPr>
        <w:pStyle w:val="List1"/>
        <w:tabs>
          <w:tab w:val="clear" w:pos="567"/>
        </w:tabs>
        <w:ind w:firstLine="0"/>
        <w:rPr>
          <w:rFonts w:ascii="Times New Roman" w:hAnsi="Times New Roman" w:cs="Times New Roman"/>
          <w:lang w:eastAsia="en-US"/>
        </w:rPr>
      </w:pPr>
      <w:ins w:id="404" w:author="rootsib" w:date="2012-04-11T14:14:00Z">
        <w:r>
          <w:rPr>
            <w:rFonts w:ascii="Times New Roman" w:hAnsi="Times New Roman" w:cs="Times New Roman"/>
            <w:lang w:eastAsia="en-US"/>
          </w:rPr>
          <w:t xml:space="preserve">                    </w:t>
        </w:r>
      </w:ins>
      <w:r>
        <w:rPr>
          <w:rFonts w:ascii="Times New Roman" w:hAnsi="Times New Roman" w:cs="Times New Roman"/>
          <w:lang w:eastAsia="en-US"/>
        </w:rPr>
        <w:t>Seat and Governance</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IALA is hereby established as an international organization, the seat of which is in France.</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The organs of IALA are a General Assembly, a Council and a Secretariat headed by a Secretary General.</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IALA is governed by its Members who meet as a General Assembly at intervals not exceeding five years.  Its functions are to decide the overall policy of IALA; elect the members of its Council and to decide upon changes to its constitution.</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 xml:space="preserve">IALA is administered by the Council.  The Council from among its members elects a President and Vice President.  From among its members it elects a Finance Advisory Committee comprising at least three persons to assist the </w:t>
      </w:r>
      <w:r>
        <w:rPr>
          <w:rFonts w:ascii="Times New Roman" w:hAnsi="Times New Roman" w:cs="Times New Roman"/>
          <w:lang w:eastAsia="en-US"/>
        </w:rPr>
        <w:lastRenderedPageBreak/>
        <w:t>Council as necessary and elects a Committee member as Treasurer and Chairman.</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The Council appoints a Secretary General to act as legal representative and Chief Executive of IALA.</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The Secretary General’s powers and responsibilities and his terms and conditions of employment are decided by the Council.</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The Secretary General is assisted by a Permanent Secretariat.</w:t>
      </w:r>
    </w:p>
    <w:p w:rsidR="00172EB1" w:rsidRPr="004C2D1F" w:rsidRDefault="00172EB1">
      <w:pPr>
        <w:pStyle w:val="Corpsdetexte"/>
        <w:jc w:val="center"/>
        <w:rPr>
          <w:rFonts w:ascii="Times New Roman" w:hAnsi="Times New Roman" w:cs="Times New Roman"/>
          <w:sz w:val="22"/>
          <w:szCs w:val="22"/>
          <w:lang w:val="en-US"/>
          <w:rPrChange w:id="405" w:author="marie-helene" w:date="2012-04-11T17:39:00Z">
            <w:rPr>
              <w:rFonts w:ascii="Times New Roman" w:hAnsi="Times New Roman" w:cs="Times New Roman"/>
              <w:sz w:val="22"/>
              <w:szCs w:val="22"/>
            </w:rPr>
          </w:rPrChange>
        </w:rPr>
      </w:pPr>
      <w:r w:rsidRPr="004C2D1F">
        <w:rPr>
          <w:rFonts w:ascii="Times New Roman" w:hAnsi="Times New Roman" w:cs="Times New Roman"/>
          <w:sz w:val="22"/>
          <w:szCs w:val="22"/>
          <w:lang w:val="en-US"/>
          <w:rPrChange w:id="406" w:author="marie-helene" w:date="2012-04-11T17:39:00Z">
            <w:rPr>
              <w:rFonts w:ascii="Times New Roman" w:hAnsi="Times New Roman" w:cs="Times New Roman"/>
              <w:sz w:val="22"/>
              <w:szCs w:val="22"/>
            </w:rPr>
          </w:rPrChange>
        </w:rPr>
        <w:t>ARTICLE II</w:t>
      </w:r>
    </w:p>
    <w:p w:rsidR="00172EB1" w:rsidRPr="004C2D1F" w:rsidRDefault="00172EB1">
      <w:pPr>
        <w:pStyle w:val="Corpsdetexte"/>
        <w:jc w:val="center"/>
        <w:rPr>
          <w:rFonts w:ascii="Times New Roman" w:hAnsi="Times New Roman" w:cs="Times New Roman"/>
          <w:lang w:val="en-US"/>
          <w:rPrChange w:id="407" w:author="marie-helene" w:date="2012-04-11T17:39:00Z">
            <w:rPr>
              <w:rFonts w:ascii="Times New Roman" w:hAnsi="Times New Roman" w:cs="Times New Roman"/>
            </w:rPr>
          </w:rPrChange>
        </w:rPr>
      </w:pPr>
      <w:r w:rsidRPr="004C2D1F">
        <w:rPr>
          <w:rFonts w:ascii="Times New Roman" w:hAnsi="Times New Roman" w:cs="Times New Roman"/>
          <w:lang w:val="en-US"/>
          <w:rPrChange w:id="408" w:author="marie-helene" w:date="2012-04-11T17:39:00Z">
            <w:rPr>
              <w:rFonts w:ascii="Times New Roman" w:hAnsi="Times New Roman" w:cs="Times New Roman"/>
            </w:rPr>
          </w:rPrChange>
        </w:rPr>
        <w:t>Aims and Functions</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The aim of IALA is to foster the safe, economic and efficient movement of vessels, through improvement and harmonisation of aids to navigation worldwide and other appropriate means, for the benefit of the maritime community and the protection of the environment.</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IALA is secular and non-political.</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IALA brings together services and organisations concerned with the provision or maintenance of marine aids to navigation and allied activities, at sea and on inland waterways.</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The aim of IALA is achieved by, among other things:</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Developing international cooperation by promoting close working relationships and assistance between members;</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Collecting and circulating information about the activities of its members as well as encouraging, supporting and communicating recent developments;</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Enhancing mutual exchange of information with organisations representing the users of aids to navigation;</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Formulating and publishing appropriate recommendations, standards and guidelines;</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Encouraging IALA members to take into account the development of multi-purpose systems which may be also used, for instance, to monitor the marine environment;</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Establishing Committees or Working Groups to study issues;</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Promoting assistance to services or organisations requesting help within the marine aids to navigation and allied fields, whether technical, organisational or training;</w:t>
      </w:r>
    </w:p>
    <w:p w:rsidR="00172EB1" w:rsidRDefault="00172EB1">
      <w:pPr>
        <w:pStyle w:val="List1"/>
        <w:numPr>
          <w:ilvl w:val="0"/>
          <w:numId w:val="33"/>
        </w:numPr>
        <w:rPr>
          <w:rFonts w:ascii="Times New Roman" w:hAnsi="Times New Roman" w:cs="Times New Roman"/>
          <w:lang w:eastAsia="en-US"/>
        </w:rPr>
      </w:pPr>
      <w:r>
        <w:rPr>
          <w:rFonts w:ascii="Times New Roman" w:hAnsi="Times New Roman" w:cs="Times New Roman"/>
          <w:lang w:eastAsia="en-US"/>
        </w:rPr>
        <w:t>Organising Conferences, Symposiums, Seminars, Workshops and other events relevant to its work.</w:t>
      </w:r>
    </w:p>
    <w:p w:rsidR="00172EB1" w:rsidRPr="004C2D1F" w:rsidRDefault="00172EB1">
      <w:pPr>
        <w:pStyle w:val="Corpsdetexte"/>
        <w:jc w:val="center"/>
        <w:rPr>
          <w:rFonts w:ascii="Times New Roman" w:hAnsi="Times New Roman" w:cs="Times New Roman"/>
          <w:sz w:val="22"/>
          <w:szCs w:val="22"/>
          <w:lang w:val="en-US"/>
          <w:rPrChange w:id="409" w:author="marie-helene" w:date="2012-04-11T17:39:00Z">
            <w:rPr>
              <w:rFonts w:ascii="Times New Roman" w:hAnsi="Times New Roman" w:cs="Times New Roman"/>
              <w:sz w:val="22"/>
              <w:szCs w:val="22"/>
            </w:rPr>
          </w:rPrChange>
        </w:rPr>
      </w:pPr>
      <w:r w:rsidRPr="004C2D1F">
        <w:rPr>
          <w:rFonts w:ascii="Times New Roman" w:hAnsi="Times New Roman" w:cs="Times New Roman"/>
          <w:sz w:val="22"/>
          <w:szCs w:val="22"/>
          <w:lang w:val="en-US"/>
          <w:rPrChange w:id="410" w:author="marie-helene" w:date="2012-04-11T17:39:00Z">
            <w:rPr>
              <w:rFonts w:ascii="Times New Roman" w:hAnsi="Times New Roman" w:cs="Times New Roman"/>
              <w:sz w:val="22"/>
              <w:szCs w:val="22"/>
            </w:rPr>
          </w:rPrChange>
        </w:rPr>
        <w:t>ARTICLE III</w:t>
      </w:r>
    </w:p>
    <w:p w:rsidR="00172EB1" w:rsidRPr="004C2D1F" w:rsidRDefault="00172EB1">
      <w:pPr>
        <w:pStyle w:val="Corpsdetexte"/>
        <w:jc w:val="center"/>
        <w:rPr>
          <w:rFonts w:ascii="Times New Roman" w:hAnsi="Times New Roman" w:cs="Times New Roman"/>
          <w:lang w:val="en-US"/>
          <w:rPrChange w:id="411" w:author="marie-helene" w:date="2012-04-11T17:39:00Z">
            <w:rPr>
              <w:rFonts w:ascii="Times New Roman" w:hAnsi="Times New Roman" w:cs="Times New Roman"/>
            </w:rPr>
          </w:rPrChange>
        </w:rPr>
      </w:pPr>
      <w:r w:rsidRPr="004C2D1F">
        <w:rPr>
          <w:rFonts w:ascii="Times New Roman" w:hAnsi="Times New Roman" w:cs="Times New Roman"/>
          <w:lang w:val="en-US"/>
          <w:rPrChange w:id="412" w:author="marie-helene" w:date="2012-04-11T17:39:00Z">
            <w:rPr>
              <w:rFonts w:ascii="Times New Roman" w:hAnsi="Times New Roman" w:cs="Times New Roman"/>
            </w:rPr>
          </w:rPrChange>
        </w:rPr>
        <w:lastRenderedPageBreak/>
        <w:t>Funding</w:t>
      </w:r>
    </w:p>
    <w:p w:rsidR="00172EB1" w:rsidRPr="004C2D1F" w:rsidRDefault="00172EB1">
      <w:pPr>
        <w:pStyle w:val="Corpsdetexte"/>
        <w:rPr>
          <w:rFonts w:ascii="Times New Roman" w:hAnsi="Times New Roman" w:cs="Times New Roman"/>
          <w:lang w:val="en-US"/>
          <w:rPrChange w:id="413" w:author="marie-helene" w:date="2012-04-11T17:39:00Z">
            <w:rPr>
              <w:rFonts w:ascii="Times New Roman" w:hAnsi="Times New Roman" w:cs="Times New Roman"/>
            </w:rPr>
          </w:rPrChange>
        </w:rPr>
      </w:pPr>
      <w:r w:rsidRPr="004C2D1F">
        <w:rPr>
          <w:rFonts w:ascii="Times New Roman" w:hAnsi="Times New Roman" w:cs="Times New Roman"/>
          <w:lang w:val="en-US"/>
          <w:rPrChange w:id="414" w:author="marie-helene" w:date="2012-04-11T17:39:00Z">
            <w:rPr>
              <w:rFonts w:ascii="Times New Roman" w:hAnsi="Times New Roman" w:cs="Times New Roman"/>
            </w:rPr>
          </w:rPrChange>
        </w:rPr>
        <w:t>IALA is funded from subscriptions, grants and gifts as generally permitted by law.  The budget and accounts of IALA shall be approved by a simple majority of the Council.</w:t>
      </w:r>
    </w:p>
    <w:p w:rsidR="00172EB1" w:rsidRDefault="00172EB1">
      <w:pPr>
        <w:pStyle w:val="Article"/>
        <w:rPr>
          <w:rFonts w:ascii="Times New Roman" w:hAnsi="Times New Roman" w:cs="Times New Roman"/>
          <w:b w:val="0"/>
          <w:bCs w:val="0"/>
        </w:rPr>
      </w:pPr>
      <w:r>
        <w:rPr>
          <w:rFonts w:ascii="Times New Roman" w:hAnsi="Times New Roman" w:cs="Times New Roman"/>
          <w:b w:val="0"/>
          <w:bCs w:val="0"/>
        </w:rPr>
        <w:t>ARTICLE</w:t>
      </w:r>
      <w:ins w:id="415" w:author="rootsib" w:date="2012-04-11T14:18:00Z">
        <w:r>
          <w:rPr>
            <w:rFonts w:ascii="Times New Roman" w:hAnsi="Times New Roman" w:cs="Times New Roman"/>
            <w:b w:val="0"/>
            <w:bCs w:val="0"/>
          </w:rPr>
          <w:t xml:space="preserve"> </w:t>
        </w:r>
      </w:ins>
      <w:r>
        <w:rPr>
          <w:rFonts w:ascii="Times New Roman" w:hAnsi="Times New Roman" w:cs="Times New Roman"/>
          <w:b w:val="0"/>
          <w:bCs w:val="0"/>
          <w:w w:val="83"/>
        </w:rPr>
        <w:t>IV</w:t>
      </w:r>
    </w:p>
    <w:p w:rsidR="00172EB1" w:rsidRPr="004C2D1F" w:rsidRDefault="00172EB1">
      <w:pPr>
        <w:pStyle w:val="Corpsdetexte"/>
        <w:jc w:val="center"/>
        <w:rPr>
          <w:rFonts w:ascii="Times New Roman" w:hAnsi="Times New Roman" w:cs="Times New Roman"/>
          <w:lang w:val="en-US"/>
          <w:rPrChange w:id="416" w:author="marie-helene" w:date="2012-04-11T17:39:00Z">
            <w:rPr>
              <w:rFonts w:ascii="Times New Roman" w:hAnsi="Times New Roman" w:cs="Times New Roman"/>
            </w:rPr>
          </w:rPrChange>
        </w:rPr>
      </w:pPr>
      <w:r w:rsidRPr="004C2D1F">
        <w:rPr>
          <w:rFonts w:ascii="Times New Roman" w:hAnsi="Times New Roman" w:cs="Times New Roman"/>
          <w:lang w:val="en-US"/>
          <w:rPrChange w:id="417" w:author="marie-helene" w:date="2012-04-11T17:39:00Z">
            <w:rPr>
              <w:rFonts w:ascii="Times New Roman" w:hAnsi="Times New Roman" w:cs="Times New Roman"/>
            </w:rPr>
          </w:rPrChange>
        </w:rPr>
        <w:t>Legal Personality Privileges and Immunities</w:t>
      </w:r>
    </w:p>
    <w:p w:rsidR="00172EB1" w:rsidRPr="004C2D1F" w:rsidRDefault="00172EB1">
      <w:pPr>
        <w:pStyle w:val="Corpsdetexte"/>
        <w:rPr>
          <w:rFonts w:ascii="Times New Roman" w:hAnsi="Times New Roman" w:cs="Times New Roman"/>
          <w:lang w:val="en-US"/>
          <w:rPrChange w:id="418" w:author="marie-helene" w:date="2012-04-11T17:39:00Z">
            <w:rPr>
              <w:rFonts w:ascii="Times New Roman" w:hAnsi="Times New Roman" w:cs="Times New Roman"/>
            </w:rPr>
          </w:rPrChange>
        </w:rPr>
      </w:pPr>
      <w:r w:rsidRPr="004C2D1F">
        <w:rPr>
          <w:rFonts w:ascii="Times New Roman" w:hAnsi="Times New Roman" w:cs="Times New Roman"/>
          <w:lang w:val="en-US"/>
          <w:rPrChange w:id="419" w:author="marie-helene" w:date="2012-04-11T17:39:00Z">
            <w:rPr>
              <w:rFonts w:ascii="Times New Roman" w:hAnsi="Times New Roman" w:cs="Times New Roman"/>
            </w:rPr>
          </w:rPrChange>
        </w:rPr>
        <w:t>IALA shall have international and domestic personality.  It shall enjoy in France such privileges and immunities as are necessary for the exercise of its functions.  Their privileges and immunities shall be as defined in an agreement between IALA and the Government of France.</w:t>
      </w:r>
    </w:p>
    <w:p w:rsidR="00172EB1" w:rsidRPr="004C2D1F" w:rsidRDefault="00172EB1">
      <w:pPr>
        <w:pStyle w:val="Corpsdetexte"/>
        <w:rPr>
          <w:rFonts w:ascii="Times New Roman" w:hAnsi="Times New Roman" w:cs="Times New Roman"/>
          <w:lang w:val="en-US"/>
          <w:rPrChange w:id="420" w:author="marie-helene" w:date="2012-04-11T17:39:00Z">
            <w:rPr>
              <w:rFonts w:ascii="Times New Roman" w:hAnsi="Times New Roman" w:cs="Times New Roman"/>
            </w:rPr>
          </w:rPrChange>
        </w:rPr>
      </w:pPr>
      <w:r w:rsidRPr="004C2D1F">
        <w:rPr>
          <w:rFonts w:ascii="Times New Roman" w:hAnsi="Times New Roman" w:cs="Times New Roman"/>
          <w:lang w:val="en-US"/>
          <w:rPrChange w:id="421" w:author="marie-helene" w:date="2012-04-11T17:39:00Z">
            <w:rPr>
              <w:rFonts w:ascii="Times New Roman" w:hAnsi="Times New Roman" w:cs="Times New Roman"/>
            </w:rPr>
          </w:rPrChange>
        </w:rPr>
        <w:t xml:space="preserve">IALA shall enjoy such legal capacity as may be necessary for the exercise of its functions and the </w:t>
      </w:r>
      <w:proofErr w:type="spellStart"/>
      <w:r w:rsidRPr="004C2D1F">
        <w:rPr>
          <w:rFonts w:ascii="Times New Roman" w:hAnsi="Times New Roman" w:cs="Times New Roman"/>
          <w:lang w:val="en-US"/>
          <w:rPrChange w:id="422" w:author="marie-helene" w:date="2012-04-11T17:39:00Z">
            <w:rPr>
              <w:rFonts w:ascii="Times New Roman" w:hAnsi="Times New Roman" w:cs="Times New Roman"/>
            </w:rPr>
          </w:rPrChange>
        </w:rPr>
        <w:t>fulfilment</w:t>
      </w:r>
      <w:proofErr w:type="spellEnd"/>
      <w:r w:rsidRPr="004C2D1F">
        <w:rPr>
          <w:rFonts w:ascii="Times New Roman" w:hAnsi="Times New Roman" w:cs="Times New Roman"/>
          <w:lang w:val="en-US"/>
          <w:rPrChange w:id="423" w:author="marie-helene" w:date="2012-04-11T17:39:00Z">
            <w:rPr>
              <w:rFonts w:ascii="Times New Roman" w:hAnsi="Times New Roman" w:cs="Times New Roman"/>
            </w:rPr>
          </w:rPrChange>
        </w:rPr>
        <w:t xml:space="preserve"> of its aim.  It shall, in particular, have the capacity to contract, to acquire and dispose of immovable and moveable property, and to be a party to legal proceedings.</w:t>
      </w:r>
    </w:p>
    <w:p w:rsidR="00172EB1" w:rsidRPr="004C2D1F" w:rsidRDefault="00172EB1">
      <w:pPr>
        <w:pStyle w:val="Corpsdetexte"/>
        <w:jc w:val="center"/>
        <w:rPr>
          <w:rFonts w:ascii="Times New Roman" w:hAnsi="Times New Roman" w:cs="Times New Roman"/>
          <w:sz w:val="22"/>
          <w:szCs w:val="22"/>
          <w:lang w:val="en-US"/>
          <w:rPrChange w:id="424" w:author="marie-helene" w:date="2012-04-11T17:39:00Z">
            <w:rPr>
              <w:rFonts w:ascii="Times New Roman" w:hAnsi="Times New Roman" w:cs="Times New Roman"/>
              <w:sz w:val="22"/>
              <w:szCs w:val="22"/>
            </w:rPr>
          </w:rPrChange>
        </w:rPr>
      </w:pPr>
      <w:r w:rsidRPr="004C2D1F">
        <w:rPr>
          <w:rFonts w:ascii="Times New Roman" w:hAnsi="Times New Roman" w:cs="Times New Roman"/>
          <w:sz w:val="22"/>
          <w:szCs w:val="22"/>
          <w:lang w:val="en-US"/>
          <w:rPrChange w:id="425" w:author="marie-helene" w:date="2012-04-11T17:39:00Z">
            <w:rPr>
              <w:rFonts w:ascii="Times New Roman" w:hAnsi="Times New Roman" w:cs="Times New Roman"/>
              <w:sz w:val="22"/>
              <w:szCs w:val="22"/>
            </w:rPr>
          </w:rPrChange>
        </w:rPr>
        <w:t>ARTICLE V</w:t>
      </w:r>
    </w:p>
    <w:p w:rsidR="00172EB1" w:rsidRPr="004C2D1F" w:rsidRDefault="00172EB1">
      <w:pPr>
        <w:pStyle w:val="Corpsdetexte"/>
        <w:jc w:val="center"/>
        <w:rPr>
          <w:rFonts w:ascii="Times New Roman" w:hAnsi="Times New Roman" w:cs="Times New Roman"/>
          <w:lang w:val="en-US"/>
          <w:rPrChange w:id="426" w:author="marie-helene" w:date="2012-04-11T17:39:00Z">
            <w:rPr>
              <w:rFonts w:ascii="Times New Roman" w:hAnsi="Times New Roman" w:cs="Times New Roman"/>
            </w:rPr>
          </w:rPrChange>
        </w:rPr>
      </w:pPr>
      <w:r w:rsidRPr="004C2D1F">
        <w:rPr>
          <w:rFonts w:ascii="Times New Roman" w:hAnsi="Times New Roman" w:cs="Times New Roman"/>
          <w:lang w:val="en-US"/>
          <w:rPrChange w:id="427" w:author="marie-helene" w:date="2012-04-11T17:39:00Z">
            <w:rPr>
              <w:rFonts w:ascii="Times New Roman" w:hAnsi="Times New Roman" w:cs="Times New Roman"/>
            </w:rPr>
          </w:rPrChange>
        </w:rPr>
        <w:t>Undertaking</w:t>
      </w:r>
    </w:p>
    <w:p w:rsidR="00172EB1" w:rsidRPr="004C2D1F" w:rsidRDefault="00172EB1">
      <w:pPr>
        <w:pStyle w:val="Corpsdetexte"/>
        <w:rPr>
          <w:rFonts w:ascii="Times New Roman" w:hAnsi="Times New Roman" w:cs="Times New Roman"/>
          <w:lang w:val="en-US"/>
          <w:rPrChange w:id="428" w:author="marie-helene" w:date="2012-04-11T17:39:00Z">
            <w:rPr>
              <w:rFonts w:ascii="Times New Roman" w:hAnsi="Times New Roman" w:cs="Times New Roman"/>
            </w:rPr>
          </w:rPrChange>
        </w:rPr>
      </w:pPr>
      <w:r w:rsidRPr="004C2D1F">
        <w:rPr>
          <w:rFonts w:ascii="Times New Roman" w:hAnsi="Times New Roman" w:cs="Times New Roman"/>
          <w:lang w:val="en-US"/>
          <w:rPrChange w:id="429" w:author="marie-helene" w:date="2012-04-11T17:39:00Z">
            <w:rPr>
              <w:rFonts w:ascii="Times New Roman" w:hAnsi="Times New Roman" w:cs="Times New Roman"/>
            </w:rPr>
          </w:rPrChange>
        </w:rPr>
        <w:t>The</w:t>
      </w:r>
      <w:ins w:id="430" w:author="rootsib" w:date="2012-04-11T14:18:00Z">
        <w:r w:rsidRPr="004C2D1F">
          <w:rPr>
            <w:rFonts w:ascii="Times New Roman" w:hAnsi="Times New Roman" w:cs="Times New Roman"/>
            <w:lang w:val="en-US"/>
            <w:rPrChange w:id="431" w:author="marie-helene" w:date="2012-04-11T17:39:00Z">
              <w:rPr>
                <w:rFonts w:ascii="Times New Roman" w:hAnsi="Times New Roman" w:cs="Times New Roman"/>
              </w:rPr>
            </w:rPrChange>
          </w:rPr>
          <w:t xml:space="preserve"> </w:t>
        </w:r>
      </w:ins>
      <w:r w:rsidRPr="004C2D1F">
        <w:rPr>
          <w:rFonts w:ascii="Times New Roman" w:hAnsi="Times New Roman" w:cs="Times New Roman"/>
          <w:spacing w:val="14"/>
          <w:w w:val="108"/>
          <w:lang w:val="en-US"/>
          <w:rPrChange w:id="432" w:author="marie-helene" w:date="2012-04-11T17:39:00Z">
            <w:rPr>
              <w:rFonts w:ascii="Times New Roman" w:hAnsi="Times New Roman" w:cs="Times New Roman"/>
              <w:spacing w:val="14"/>
              <w:w w:val="108"/>
            </w:rPr>
          </w:rPrChange>
        </w:rPr>
        <w:t xml:space="preserve">States </w:t>
      </w:r>
      <w:r w:rsidRPr="004C2D1F">
        <w:rPr>
          <w:rFonts w:ascii="Times New Roman" w:hAnsi="Times New Roman" w:cs="Times New Roman"/>
          <w:lang w:val="en-US"/>
          <w:rPrChange w:id="433" w:author="marie-helene" w:date="2012-04-11T17:39:00Z">
            <w:rPr>
              <w:rFonts w:ascii="Times New Roman" w:hAnsi="Times New Roman" w:cs="Times New Roman"/>
            </w:rPr>
          </w:rPrChange>
        </w:rPr>
        <w:t>Parties to</w:t>
      </w:r>
      <w:ins w:id="434" w:author="rootsib" w:date="2012-04-11T14:18:00Z">
        <w:r w:rsidRPr="004C2D1F">
          <w:rPr>
            <w:rFonts w:ascii="Times New Roman" w:hAnsi="Times New Roman" w:cs="Times New Roman"/>
            <w:lang w:val="en-US"/>
            <w:rPrChange w:id="43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436" w:author="marie-helene" w:date="2012-04-11T17:39:00Z">
            <w:rPr>
              <w:rFonts w:ascii="Times New Roman" w:hAnsi="Times New Roman" w:cs="Times New Roman"/>
            </w:rPr>
          </w:rPrChange>
        </w:rPr>
        <w:t>this</w:t>
      </w:r>
      <w:ins w:id="437" w:author="rootsib" w:date="2012-04-11T14:18:00Z">
        <w:r w:rsidRPr="004C2D1F">
          <w:rPr>
            <w:rFonts w:ascii="Times New Roman" w:hAnsi="Times New Roman" w:cs="Times New Roman"/>
            <w:lang w:val="en-US"/>
            <w:rPrChange w:id="438" w:author="marie-helene" w:date="2012-04-11T17:39:00Z">
              <w:rPr>
                <w:rFonts w:ascii="Times New Roman" w:hAnsi="Times New Roman" w:cs="Times New Roman"/>
              </w:rPr>
            </w:rPrChange>
          </w:rPr>
          <w:t xml:space="preserve"> </w:t>
        </w:r>
      </w:ins>
      <w:r w:rsidRPr="004C2D1F">
        <w:rPr>
          <w:rFonts w:ascii="Times New Roman" w:hAnsi="Times New Roman" w:cs="Times New Roman"/>
          <w:w w:val="107"/>
          <w:lang w:val="en-US"/>
          <w:rPrChange w:id="439" w:author="marie-helene" w:date="2012-04-11T17:39:00Z">
            <w:rPr>
              <w:rFonts w:ascii="Times New Roman" w:hAnsi="Times New Roman" w:cs="Times New Roman"/>
              <w:w w:val="107"/>
            </w:rPr>
          </w:rPrChange>
        </w:rPr>
        <w:t>Agreement</w:t>
      </w:r>
      <w:ins w:id="440" w:author="rootsib" w:date="2012-04-11T14:19:00Z">
        <w:r w:rsidRPr="004C2D1F">
          <w:rPr>
            <w:rFonts w:ascii="Times New Roman" w:hAnsi="Times New Roman" w:cs="Times New Roman"/>
            <w:w w:val="107"/>
            <w:lang w:val="en-US"/>
            <w:rPrChange w:id="441" w:author="marie-helene" w:date="2012-04-11T17:39:00Z">
              <w:rPr>
                <w:rFonts w:ascii="Times New Roman" w:hAnsi="Times New Roman" w:cs="Times New Roman"/>
                <w:w w:val="107"/>
              </w:rPr>
            </w:rPrChange>
          </w:rPr>
          <w:t xml:space="preserve"> </w:t>
        </w:r>
      </w:ins>
      <w:r w:rsidRPr="004C2D1F">
        <w:rPr>
          <w:rFonts w:ascii="Times New Roman" w:hAnsi="Times New Roman" w:cs="Times New Roman"/>
          <w:w w:val="107"/>
          <w:lang w:val="en-US"/>
          <w:rPrChange w:id="442" w:author="marie-helene" w:date="2012-04-11T17:39:00Z">
            <w:rPr>
              <w:rFonts w:ascii="Times New Roman" w:hAnsi="Times New Roman" w:cs="Times New Roman"/>
              <w:w w:val="107"/>
            </w:rPr>
          </w:rPrChange>
        </w:rPr>
        <w:t>(hereinafter</w:t>
      </w:r>
      <w:ins w:id="443" w:author="rootsib" w:date="2012-04-11T14:19:00Z">
        <w:r w:rsidRPr="004C2D1F">
          <w:rPr>
            <w:rFonts w:ascii="Times New Roman" w:hAnsi="Times New Roman" w:cs="Times New Roman"/>
            <w:w w:val="107"/>
            <w:lang w:val="en-US"/>
            <w:rPrChange w:id="444" w:author="marie-helene" w:date="2012-04-11T17:39:00Z">
              <w:rPr>
                <w:rFonts w:ascii="Times New Roman" w:hAnsi="Times New Roman" w:cs="Times New Roman"/>
                <w:w w:val="107"/>
              </w:rPr>
            </w:rPrChange>
          </w:rPr>
          <w:t xml:space="preserve"> </w:t>
        </w:r>
      </w:ins>
      <w:r w:rsidRPr="004C2D1F">
        <w:rPr>
          <w:rFonts w:ascii="Times New Roman" w:hAnsi="Times New Roman" w:cs="Times New Roman"/>
          <w:w w:val="107"/>
          <w:lang w:val="en-US"/>
          <w:rPrChange w:id="445" w:author="marie-helene" w:date="2012-04-11T17:39:00Z">
            <w:rPr>
              <w:rFonts w:ascii="Times New Roman" w:hAnsi="Times New Roman" w:cs="Times New Roman"/>
              <w:w w:val="107"/>
            </w:rPr>
          </w:rPrChange>
        </w:rPr>
        <w:t xml:space="preserve">referred </w:t>
      </w:r>
      <w:r w:rsidRPr="004C2D1F">
        <w:rPr>
          <w:rFonts w:ascii="Times New Roman" w:hAnsi="Times New Roman" w:cs="Times New Roman"/>
          <w:lang w:val="en-US"/>
          <w:rPrChange w:id="446" w:author="marie-helene" w:date="2012-04-11T17:39:00Z">
            <w:rPr>
              <w:rFonts w:ascii="Times New Roman" w:hAnsi="Times New Roman" w:cs="Times New Roman"/>
            </w:rPr>
          </w:rPrChange>
        </w:rPr>
        <w:t xml:space="preserve">to </w:t>
      </w:r>
      <w:proofErr w:type="spellStart"/>
      <w:proofErr w:type="gramStart"/>
      <w:r w:rsidRPr="004C2D1F">
        <w:rPr>
          <w:rFonts w:ascii="Times New Roman" w:hAnsi="Times New Roman" w:cs="Times New Roman"/>
          <w:lang w:val="en-US"/>
          <w:rPrChange w:id="447" w:author="marie-helene" w:date="2012-04-11T17:39:00Z">
            <w:rPr>
              <w:rFonts w:ascii="Times New Roman" w:hAnsi="Times New Roman" w:cs="Times New Roman"/>
            </w:rPr>
          </w:rPrChange>
        </w:rPr>
        <w:t>as‘the</w:t>
      </w:r>
      <w:proofErr w:type="spellEnd"/>
      <w:r w:rsidRPr="004C2D1F">
        <w:rPr>
          <w:rFonts w:ascii="Times New Roman" w:hAnsi="Times New Roman" w:cs="Times New Roman"/>
          <w:lang w:val="en-US"/>
          <w:rPrChange w:id="448" w:author="marie-helene" w:date="2012-04-11T17:39:00Z">
            <w:rPr>
              <w:rFonts w:ascii="Times New Roman" w:hAnsi="Times New Roman" w:cs="Times New Roman"/>
            </w:rPr>
          </w:rPrChange>
        </w:rPr>
        <w:t xml:space="preserve">  Parties’</w:t>
      </w:r>
      <w:proofErr w:type="gramEnd"/>
      <w:r w:rsidRPr="004C2D1F">
        <w:rPr>
          <w:rFonts w:ascii="Times New Roman" w:hAnsi="Times New Roman" w:cs="Times New Roman"/>
          <w:lang w:val="en-US"/>
          <w:rPrChange w:id="449" w:author="marie-helene" w:date="2012-04-11T17:39:00Z">
            <w:rPr>
              <w:rFonts w:ascii="Times New Roman" w:hAnsi="Times New Roman" w:cs="Times New Roman"/>
            </w:rPr>
          </w:rPrChange>
        </w:rPr>
        <w:t xml:space="preserve">) </w:t>
      </w:r>
      <w:r w:rsidRPr="004C2D1F">
        <w:rPr>
          <w:rFonts w:ascii="Times New Roman" w:hAnsi="Times New Roman" w:cs="Times New Roman"/>
          <w:w w:val="113"/>
          <w:lang w:val="en-US"/>
          <w:rPrChange w:id="450" w:author="marie-helene" w:date="2012-04-11T17:39:00Z">
            <w:rPr>
              <w:rFonts w:ascii="Times New Roman" w:hAnsi="Times New Roman" w:cs="Times New Roman"/>
              <w:w w:val="113"/>
            </w:rPr>
          </w:rPrChange>
        </w:rPr>
        <w:t xml:space="preserve">undertake </w:t>
      </w:r>
      <w:r w:rsidRPr="004C2D1F">
        <w:rPr>
          <w:rFonts w:ascii="Times New Roman" w:hAnsi="Times New Roman" w:cs="Times New Roman"/>
          <w:lang w:val="en-US"/>
          <w:rPrChange w:id="451" w:author="marie-helene" w:date="2012-04-11T17:39:00Z">
            <w:rPr>
              <w:rFonts w:ascii="Times New Roman" w:hAnsi="Times New Roman" w:cs="Times New Roman"/>
            </w:rPr>
          </w:rPrChange>
        </w:rPr>
        <w:t xml:space="preserve">to establish and maintain their particular </w:t>
      </w:r>
      <w:r w:rsidRPr="004C2D1F">
        <w:rPr>
          <w:rFonts w:ascii="Times New Roman" w:hAnsi="Times New Roman" w:cs="Times New Roman"/>
          <w:w w:val="110"/>
          <w:lang w:val="en-US"/>
          <w:rPrChange w:id="452" w:author="marie-helene" w:date="2012-04-11T17:39:00Z">
            <w:rPr>
              <w:rFonts w:ascii="Times New Roman" w:hAnsi="Times New Roman" w:cs="Times New Roman"/>
              <w:w w:val="110"/>
            </w:rPr>
          </w:rPrChange>
        </w:rPr>
        <w:t xml:space="preserve">buoyage </w:t>
      </w:r>
      <w:r w:rsidRPr="004C2D1F">
        <w:rPr>
          <w:rFonts w:ascii="Times New Roman" w:hAnsi="Times New Roman" w:cs="Times New Roman"/>
          <w:lang w:val="en-US"/>
          <w:rPrChange w:id="453" w:author="marie-helene" w:date="2012-04-11T17:39:00Z">
            <w:rPr>
              <w:rFonts w:ascii="Times New Roman" w:hAnsi="Times New Roman" w:cs="Times New Roman"/>
            </w:rPr>
          </w:rPrChange>
        </w:rPr>
        <w:t xml:space="preserve">in </w:t>
      </w:r>
      <w:r w:rsidRPr="004C2D1F">
        <w:rPr>
          <w:rFonts w:ascii="Times New Roman" w:hAnsi="Times New Roman" w:cs="Times New Roman"/>
          <w:w w:val="112"/>
          <w:lang w:val="en-US"/>
          <w:rPrChange w:id="454" w:author="marie-helene" w:date="2012-04-11T17:39:00Z">
            <w:rPr>
              <w:rFonts w:ascii="Times New Roman" w:hAnsi="Times New Roman" w:cs="Times New Roman"/>
              <w:w w:val="112"/>
            </w:rPr>
          </w:rPrChange>
        </w:rPr>
        <w:t>accordance</w:t>
      </w:r>
      <w:ins w:id="455" w:author="rootsib" w:date="2012-04-11T14:19:00Z">
        <w:r w:rsidRPr="004C2D1F">
          <w:rPr>
            <w:rFonts w:ascii="Times New Roman" w:hAnsi="Times New Roman" w:cs="Times New Roman"/>
            <w:w w:val="112"/>
            <w:lang w:val="en-US"/>
            <w:rPrChange w:id="456" w:author="marie-helene" w:date="2012-04-11T17:39:00Z">
              <w:rPr>
                <w:rFonts w:ascii="Times New Roman" w:hAnsi="Times New Roman" w:cs="Times New Roman"/>
                <w:w w:val="112"/>
              </w:rPr>
            </w:rPrChange>
          </w:rPr>
          <w:t xml:space="preserve"> </w:t>
        </w:r>
      </w:ins>
      <w:r w:rsidRPr="004C2D1F">
        <w:rPr>
          <w:rFonts w:ascii="Times New Roman" w:hAnsi="Times New Roman" w:cs="Times New Roman"/>
          <w:lang w:val="en-US"/>
          <w:rPrChange w:id="457" w:author="marie-helene" w:date="2012-04-11T17:39:00Z">
            <w:rPr>
              <w:rFonts w:ascii="Times New Roman" w:hAnsi="Times New Roman" w:cs="Times New Roman"/>
            </w:rPr>
          </w:rPrChange>
        </w:rPr>
        <w:t>with</w:t>
      </w:r>
      <w:ins w:id="458" w:author="rootsib" w:date="2012-04-11T14:19:00Z">
        <w:r w:rsidRPr="004C2D1F">
          <w:rPr>
            <w:rFonts w:ascii="Times New Roman" w:hAnsi="Times New Roman" w:cs="Times New Roman"/>
            <w:lang w:val="en-US"/>
            <w:rPrChange w:id="45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460" w:author="marie-helene" w:date="2012-04-11T17:39:00Z">
            <w:rPr>
              <w:rFonts w:ascii="Times New Roman" w:hAnsi="Times New Roman" w:cs="Times New Roman"/>
            </w:rPr>
          </w:rPrChange>
        </w:rPr>
        <w:t>the</w:t>
      </w:r>
      <w:ins w:id="461" w:author="rootsib" w:date="2012-04-11T14:19:00Z">
        <w:r w:rsidRPr="004C2D1F">
          <w:rPr>
            <w:rFonts w:ascii="Times New Roman" w:hAnsi="Times New Roman" w:cs="Times New Roman"/>
            <w:lang w:val="en-US"/>
            <w:rPrChange w:id="462"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463" w:author="marie-helene" w:date="2012-04-11T17:39:00Z">
            <w:rPr>
              <w:rFonts w:ascii="Times New Roman" w:hAnsi="Times New Roman" w:cs="Times New Roman"/>
            </w:rPr>
          </w:rPrChange>
        </w:rPr>
        <w:t>provision of</w:t>
      </w:r>
      <w:ins w:id="464" w:author="rootsib" w:date="2012-04-11T14:19:00Z">
        <w:r w:rsidRPr="004C2D1F">
          <w:rPr>
            <w:rFonts w:ascii="Times New Roman" w:hAnsi="Times New Roman" w:cs="Times New Roman"/>
            <w:lang w:val="en-US"/>
            <w:rPrChange w:id="46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466" w:author="marie-helene" w:date="2012-04-11T17:39:00Z">
            <w:rPr>
              <w:rFonts w:ascii="Times New Roman" w:hAnsi="Times New Roman" w:cs="Times New Roman"/>
            </w:rPr>
          </w:rPrChange>
        </w:rPr>
        <w:t>Annex A to</w:t>
      </w:r>
      <w:ins w:id="467" w:author="rootsib" w:date="2012-04-11T14:19:00Z">
        <w:r w:rsidRPr="004C2D1F">
          <w:rPr>
            <w:rFonts w:ascii="Times New Roman" w:hAnsi="Times New Roman" w:cs="Times New Roman"/>
            <w:lang w:val="en-US"/>
            <w:rPrChange w:id="46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469" w:author="marie-helene" w:date="2012-04-11T17:39:00Z">
            <w:rPr>
              <w:rFonts w:ascii="Times New Roman" w:hAnsi="Times New Roman" w:cs="Times New Roman"/>
            </w:rPr>
          </w:rPrChange>
        </w:rPr>
        <w:t>this</w:t>
      </w:r>
      <w:ins w:id="470" w:author="rootsib" w:date="2012-04-11T14:19:00Z">
        <w:r w:rsidRPr="004C2D1F">
          <w:rPr>
            <w:rFonts w:ascii="Times New Roman" w:hAnsi="Times New Roman" w:cs="Times New Roman"/>
            <w:lang w:val="en-US"/>
            <w:rPrChange w:id="471" w:author="marie-helene" w:date="2012-04-11T17:39:00Z">
              <w:rPr>
                <w:rFonts w:ascii="Times New Roman" w:hAnsi="Times New Roman" w:cs="Times New Roman"/>
              </w:rPr>
            </w:rPrChange>
          </w:rPr>
          <w:t xml:space="preserve"> </w:t>
        </w:r>
      </w:ins>
      <w:r w:rsidRPr="004C2D1F">
        <w:rPr>
          <w:rFonts w:ascii="Times New Roman" w:hAnsi="Times New Roman" w:cs="Times New Roman"/>
          <w:w w:val="110"/>
          <w:lang w:val="en-US"/>
          <w:rPrChange w:id="472" w:author="marie-helene" w:date="2012-04-11T17:39:00Z">
            <w:rPr>
              <w:rFonts w:ascii="Times New Roman" w:hAnsi="Times New Roman" w:cs="Times New Roman"/>
              <w:w w:val="110"/>
            </w:rPr>
          </w:rPrChange>
        </w:rPr>
        <w:t>Agreement</w:t>
      </w:r>
      <w:r w:rsidRPr="004C2D1F">
        <w:rPr>
          <w:rFonts w:ascii="Times New Roman" w:hAnsi="Times New Roman" w:cs="Times New Roman"/>
          <w:w w:val="108"/>
          <w:lang w:val="en-US"/>
          <w:rPrChange w:id="473" w:author="marie-helene" w:date="2012-04-11T17:39:00Z">
            <w:rPr>
              <w:rFonts w:ascii="Times New Roman" w:hAnsi="Times New Roman" w:cs="Times New Roman"/>
              <w:w w:val="108"/>
            </w:rPr>
          </w:rPrChange>
        </w:rPr>
        <w:t>.</w:t>
      </w:r>
    </w:p>
    <w:p w:rsidR="00172EB1" w:rsidRDefault="00172EB1">
      <w:pPr>
        <w:pStyle w:val="Article"/>
        <w:rPr>
          <w:rFonts w:ascii="Times New Roman" w:hAnsi="Times New Roman" w:cs="Times New Roman"/>
          <w:b w:val="0"/>
          <w:bCs w:val="0"/>
        </w:rPr>
      </w:pPr>
      <w:r>
        <w:rPr>
          <w:rFonts w:ascii="Times New Roman" w:hAnsi="Times New Roman" w:cs="Times New Roman"/>
          <w:b w:val="0"/>
          <w:bCs w:val="0"/>
        </w:rPr>
        <w:t>ARTICLE</w:t>
      </w:r>
      <w:ins w:id="474" w:author="rootsib" w:date="2012-04-11T14:18:00Z">
        <w:r>
          <w:rPr>
            <w:rFonts w:ascii="Times New Roman" w:hAnsi="Times New Roman" w:cs="Times New Roman"/>
            <w:b w:val="0"/>
            <w:bCs w:val="0"/>
          </w:rPr>
          <w:t xml:space="preserve"> </w:t>
        </w:r>
      </w:ins>
      <w:r>
        <w:rPr>
          <w:rFonts w:ascii="Times New Roman" w:hAnsi="Times New Roman" w:cs="Times New Roman"/>
          <w:b w:val="0"/>
          <w:bCs w:val="0"/>
          <w:w w:val="83"/>
        </w:rPr>
        <w:t>VI</w:t>
      </w:r>
    </w:p>
    <w:p w:rsidR="00172EB1" w:rsidRPr="004C2D1F" w:rsidRDefault="00172EB1">
      <w:pPr>
        <w:pStyle w:val="Corpsdetexte"/>
        <w:jc w:val="center"/>
        <w:rPr>
          <w:rFonts w:ascii="Times New Roman" w:hAnsi="Times New Roman" w:cs="Times New Roman"/>
          <w:lang w:val="en-US"/>
          <w:rPrChange w:id="475" w:author="marie-helene" w:date="2012-04-11T17:39:00Z">
            <w:rPr>
              <w:rFonts w:ascii="Times New Roman" w:hAnsi="Times New Roman" w:cs="Times New Roman"/>
            </w:rPr>
          </w:rPrChange>
        </w:rPr>
      </w:pPr>
      <w:r w:rsidRPr="004C2D1F">
        <w:rPr>
          <w:rFonts w:ascii="Times New Roman" w:hAnsi="Times New Roman" w:cs="Times New Roman"/>
          <w:lang w:val="en-US"/>
          <w:rPrChange w:id="476" w:author="marie-helene" w:date="2012-04-11T17:39:00Z">
            <w:rPr>
              <w:rFonts w:ascii="Times New Roman" w:hAnsi="Times New Roman" w:cs="Times New Roman"/>
            </w:rPr>
          </w:rPrChange>
        </w:rPr>
        <w:t>Previous Arrangements</w:t>
      </w:r>
    </w:p>
    <w:p w:rsidR="00172EB1" w:rsidRPr="004C2D1F" w:rsidRDefault="00172EB1">
      <w:pPr>
        <w:pStyle w:val="Corpsdetexte"/>
        <w:rPr>
          <w:rFonts w:ascii="Times New Roman" w:hAnsi="Times New Roman" w:cs="Times New Roman"/>
          <w:lang w:val="en-US"/>
          <w:rPrChange w:id="477" w:author="marie-helene" w:date="2012-04-11T17:39:00Z">
            <w:rPr>
              <w:rFonts w:ascii="Times New Roman" w:hAnsi="Times New Roman" w:cs="Times New Roman"/>
            </w:rPr>
          </w:rPrChange>
        </w:rPr>
      </w:pPr>
      <w:r w:rsidRPr="004C2D1F">
        <w:rPr>
          <w:rFonts w:ascii="Times New Roman" w:hAnsi="Times New Roman" w:cs="Times New Roman"/>
          <w:lang w:val="en-US"/>
          <w:rPrChange w:id="478" w:author="marie-helene" w:date="2012-04-11T17:39:00Z">
            <w:rPr>
              <w:rFonts w:ascii="Times New Roman" w:hAnsi="Times New Roman" w:cs="Times New Roman"/>
            </w:rPr>
          </w:rPrChange>
        </w:rPr>
        <w:t>As</w:t>
      </w:r>
      <w:ins w:id="479" w:author="rootsib" w:date="2012-04-11T14:19:00Z">
        <w:r w:rsidRPr="004C2D1F">
          <w:rPr>
            <w:rFonts w:ascii="Times New Roman" w:hAnsi="Times New Roman" w:cs="Times New Roman"/>
            <w:lang w:val="en-US"/>
            <w:rPrChange w:id="480"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481" w:author="marie-helene" w:date="2012-04-11T17:39:00Z">
            <w:rPr>
              <w:rFonts w:ascii="Times New Roman" w:hAnsi="Times New Roman" w:cs="Times New Roman"/>
            </w:rPr>
          </w:rPrChange>
        </w:rPr>
        <w:t xml:space="preserve">between the Parties this </w:t>
      </w:r>
      <w:r w:rsidRPr="004C2D1F">
        <w:rPr>
          <w:rFonts w:ascii="Times New Roman" w:hAnsi="Times New Roman" w:cs="Times New Roman"/>
          <w:w w:val="110"/>
          <w:lang w:val="en-US"/>
          <w:rPrChange w:id="482" w:author="marie-helene" w:date="2012-04-11T17:39:00Z">
            <w:rPr>
              <w:rFonts w:ascii="Times New Roman" w:hAnsi="Times New Roman" w:cs="Times New Roman"/>
              <w:w w:val="110"/>
            </w:rPr>
          </w:rPrChange>
        </w:rPr>
        <w:t>Agreement</w:t>
      </w:r>
      <w:ins w:id="483" w:author="rootsib" w:date="2012-04-11T14:19:00Z">
        <w:r w:rsidRPr="004C2D1F">
          <w:rPr>
            <w:rFonts w:ascii="Times New Roman" w:hAnsi="Times New Roman" w:cs="Times New Roman"/>
            <w:w w:val="110"/>
            <w:lang w:val="en-US"/>
            <w:rPrChange w:id="484" w:author="marie-helene" w:date="2012-04-11T17:39:00Z">
              <w:rPr>
                <w:rFonts w:ascii="Times New Roman" w:hAnsi="Times New Roman" w:cs="Times New Roman"/>
                <w:w w:val="110"/>
              </w:rPr>
            </w:rPrChange>
          </w:rPr>
          <w:t xml:space="preserve"> </w:t>
        </w:r>
      </w:ins>
      <w:r w:rsidRPr="004C2D1F">
        <w:rPr>
          <w:rFonts w:ascii="Times New Roman" w:hAnsi="Times New Roman" w:cs="Times New Roman"/>
          <w:w w:val="110"/>
          <w:lang w:val="en-US"/>
          <w:rPrChange w:id="485" w:author="marie-helene" w:date="2012-04-11T17:39:00Z">
            <w:rPr>
              <w:rFonts w:ascii="Times New Roman" w:hAnsi="Times New Roman" w:cs="Times New Roman"/>
              <w:w w:val="110"/>
            </w:rPr>
          </w:rPrChange>
        </w:rPr>
        <w:t>replaces</w:t>
      </w:r>
      <w:ins w:id="486" w:author="rootsib" w:date="2012-04-11T14:19:00Z">
        <w:r w:rsidRPr="004C2D1F">
          <w:rPr>
            <w:rFonts w:ascii="Times New Roman" w:hAnsi="Times New Roman" w:cs="Times New Roman"/>
            <w:w w:val="110"/>
            <w:lang w:val="en-US"/>
            <w:rPrChange w:id="487" w:author="marie-helene" w:date="2012-04-11T17:39:00Z">
              <w:rPr>
                <w:rFonts w:ascii="Times New Roman" w:hAnsi="Times New Roman" w:cs="Times New Roman"/>
                <w:w w:val="110"/>
              </w:rPr>
            </w:rPrChange>
          </w:rPr>
          <w:t xml:space="preserve"> </w:t>
        </w:r>
      </w:ins>
      <w:r w:rsidRPr="004C2D1F">
        <w:rPr>
          <w:rFonts w:ascii="Times New Roman" w:hAnsi="Times New Roman" w:cs="Times New Roman"/>
          <w:lang w:val="en-US"/>
          <w:rPrChange w:id="488" w:author="marie-helene" w:date="2012-04-11T17:39:00Z">
            <w:rPr>
              <w:rFonts w:ascii="Times New Roman" w:hAnsi="Times New Roman" w:cs="Times New Roman"/>
            </w:rPr>
          </w:rPrChange>
        </w:rPr>
        <w:t xml:space="preserve">and </w:t>
      </w:r>
      <w:r w:rsidRPr="004C2D1F">
        <w:rPr>
          <w:rFonts w:ascii="Times New Roman" w:hAnsi="Times New Roman" w:cs="Times New Roman"/>
          <w:w w:val="111"/>
          <w:lang w:val="en-US"/>
          <w:rPrChange w:id="489" w:author="marie-helene" w:date="2012-04-11T17:39:00Z">
            <w:rPr>
              <w:rFonts w:ascii="Times New Roman" w:hAnsi="Times New Roman" w:cs="Times New Roman"/>
              <w:w w:val="111"/>
            </w:rPr>
          </w:rPrChange>
        </w:rPr>
        <w:t>abrogates</w:t>
      </w:r>
      <w:ins w:id="490" w:author="rootsib" w:date="2012-04-11T14:19:00Z">
        <w:r w:rsidRPr="004C2D1F">
          <w:rPr>
            <w:rFonts w:ascii="Times New Roman" w:hAnsi="Times New Roman" w:cs="Times New Roman"/>
            <w:w w:val="111"/>
            <w:lang w:val="en-US"/>
            <w:rPrChange w:id="491" w:author="marie-helene" w:date="2012-04-11T17:39:00Z">
              <w:rPr>
                <w:rFonts w:ascii="Times New Roman" w:hAnsi="Times New Roman" w:cs="Times New Roman"/>
                <w:w w:val="111"/>
              </w:rPr>
            </w:rPrChange>
          </w:rPr>
          <w:t xml:space="preserve"> </w:t>
        </w:r>
      </w:ins>
      <w:r w:rsidRPr="004C2D1F">
        <w:rPr>
          <w:rFonts w:ascii="Times New Roman" w:hAnsi="Times New Roman" w:cs="Times New Roman"/>
          <w:lang w:val="en-US"/>
          <w:rPrChange w:id="492" w:author="marie-helene" w:date="2012-04-11T17:39:00Z">
            <w:rPr>
              <w:rFonts w:ascii="Times New Roman" w:hAnsi="Times New Roman" w:cs="Times New Roman"/>
            </w:rPr>
          </w:rPrChange>
        </w:rPr>
        <w:t>all</w:t>
      </w:r>
      <w:ins w:id="493" w:author="rootsib" w:date="2012-04-11T14:19:00Z">
        <w:r w:rsidRPr="004C2D1F">
          <w:rPr>
            <w:rFonts w:ascii="Times New Roman" w:hAnsi="Times New Roman" w:cs="Times New Roman"/>
            <w:lang w:val="en-US"/>
            <w:rPrChange w:id="494" w:author="marie-helene" w:date="2012-04-11T17:39:00Z">
              <w:rPr>
                <w:rFonts w:ascii="Times New Roman" w:hAnsi="Times New Roman" w:cs="Times New Roman"/>
              </w:rPr>
            </w:rPrChange>
          </w:rPr>
          <w:t xml:space="preserve"> </w:t>
        </w:r>
      </w:ins>
      <w:r w:rsidRPr="004C2D1F">
        <w:rPr>
          <w:rFonts w:ascii="Times New Roman" w:hAnsi="Times New Roman" w:cs="Times New Roman"/>
          <w:w w:val="109"/>
          <w:lang w:val="en-US"/>
          <w:rPrChange w:id="495" w:author="marie-helene" w:date="2012-04-11T17:39:00Z">
            <w:rPr>
              <w:rFonts w:ascii="Times New Roman" w:hAnsi="Times New Roman" w:cs="Times New Roman"/>
              <w:w w:val="109"/>
            </w:rPr>
          </w:rPrChange>
        </w:rPr>
        <w:t xml:space="preserve">other </w:t>
      </w:r>
      <w:r w:rsidRPr="004C2D1F">
        <w:rPr>
          <w:rFonts w:ascii="Times New Roman" w:hAnsi="Times New Roman" w:cs="Times New Roman"/>
          <w:w w:val="113"/>
          <w:lang w:val="en-US"/>
          <w:rPrChange w:id="496" w:author="marie-helene" w:date="2012-04-11T17:39:00Z">
            <w:rPr>
              <w:rFonts w:ascii="Times New Roman" w:hAnsi="Times New Roman" w:cs="Times New Roman"/>
              <w:w w:val="113"/>
            </w:rPr>
          </w:rPrChange>
        </w:rPr>
        <w:t>agreements</w:t>
      </w:r>
      <w:ins w:id="497" w:author="rootsib" w:date="2012-04-11T14:19:00Z">
        <w:r w:rsidRPr="004C2D1F">
          <w:rPr>
            <w:rFonts w:ascii="Times New Roman" w:hAnsi="Times New Roman" w:cs="Times New Roman"/>
            <w:w w:val="113"/>
            <w:lang w:val="en-US"/>
            <w:rPrChange w:id="498" w:author="marie-helene" w:date="2012-04-11T17:39:00Z">
              <w:rPr>
                <w:rFonts w:ascii="Times New Roman" w:hAnsi="Times New Roman" w:cs="Times New Roman"/>
                <w:w w:val="113"/>
              </w:rPr>
            </w:rPrChange>
          </w:rPr>
          <w:t xml:space="preserve"> </w:t>
        </w:r>
      </w:ins>
      <w:r w:rsidRPr="004C2D1F">
        <w:rPr>
          <w:rFonts w:ascii="Times New Roman" w:hAnsi="Times New Roman" w:cs="Times New Roman"/>
          <w:lang w:val="en-US"/>
          <w:rPrChange w:id="499" w:author="marie-helene" w:date="2012-04-11T17:39:00Z">
            <w:rPr>
              <w:rFonts w:ascii="Times New Roman" w:hAnsi="Times New Roman" w:cs="Times New Roman"/>
            </w:rPr>
          </w:rPrChange>
        </w:rPr>
        <w:t xml:space="preserve">and </w:t>
      </w:r>
      <w:r w:rsidRPr="004C2D1F">
        <w:rPr>
          <w:rFonts w:ascii="Times New Roman" w:hAnsi="Times New Roman" w:cs="Times New Roman"/>
          <w:w w:val="113"/>
          <w:lang w:val="en-US"/>
          <w:rPrChange w:id="500" w:author="marie-helene" w:date="2012-04-11T17:39:00Z">
            <w:rPr>
              <w:rFonts w:ascii="Times New Roman" w:hAnsi="Times New Roman" w:cs="Times New Roman"/>
              <w:w w:val="113"/>
            </w:rPr>
          </w:rPrChange>
        </w:rPr>
        <w:t>arrangements</w:t>
      </w:r>
      <w:ins w:id="501" w:author="rootsib" w:date="2012-04-11T14:19:00Z">
        <w:r w:rsidRPr="004C2D1F">
          <w:rPr>
            <w:rFonts w:ascii="Times New Roman" w:hAnsi="Times New Roman" w:cs="Times New Roman"/>
            <w:w w:val="113"/>
            <w:lang w:val="en-US"/>
            <w:rPrChange w:id="502" w:author="marie-helene" w:date="2012-04-11T17:39:00Z">
              <w:rPr>
                <w:rFonts w:ascii="Times New Roman" w:hAnsi="Times New Roman" w:cs="Times New Roman"/>
                <w:w w:val="113"/>
              </w:rPr>
            </w:rPrChange>
          </w:rPr>
          <w:t xml:space="preserve"> </w:t>
        </w:r>
      </w:ins>
      <w:r w:rsidRPr="004C2D1F">
        <w:rPr>
          <w:rFonts w:ascii="Times New Roman" w:hAnsi="Times New Roman" w:cs="Times New Roman"/>
          <w:lang w:val="en-US"/>
          <w:rPrChange w:id="503" w:author="marie-helene" w:date="2012-04-11T17:39:00Z">
            <w:rPr>
              <w:rFonts w:ascii="Times New Roman" w:hAnsi="Times New Roman" w:cs="Times New Roman"/>
            </w:rPr>
          </w:rPrChange>
        </w:rPr>
        <w:t>relating</w:t>
      </w:r>
      <w:ins w:id="504" w:author="rootsib" w:date="2012-04-11T14:19:00Z">
        <w:r w:rsidRPr="004C2D1F">
          <w:rPr>
            <w:rFonts w:ascii="Times New Roman" w:hAnsi="Times New Roman" w:cs="Times New Roman"/>
            <w:lang w:val="en-US"/>
            <w:rPrChange w:id="50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506" w:author="marie-helene" w:date="2012-04-11T17:39:00Z">
            <w:rPr>
              <w:rFonts w:ascii="Times New Roman" w:hAnsi="Times New Roman" w:cs="Times New Roman"/>
            </w:rPr>
          </w:rPrChange>
        </w:rPr>
        <w:t>to</w:t>
      </w:r>
      <w:ins w:id="507" w:author="rootsib" w:date="2012-04-11T14:19:00Z">
        <w:r w:rsidRPr="004C2D1F">
          <w:rPr>
            <w:rFonts w:ascii="Times New Roman" w:hAnsi="Times New Roman" w:cs="Times New Roman"/>
            <w:lang w:val="en-US"/>
            <w:rPrChange w:id="50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509" w:author="marie-helene" w:date="2012-04-11T17:39:00Z">
            <w:rPr>
              <w:rFonts w:ascii="Times New Roman" w:hAnsi="Times New Roman" w:cs="Times New Roman"/>
            </w:rPr>
          </w:rPrChange>
        </w:rPr>
        <w:t>maritime</w:t>
      </w:r>
      <w:ins w:id="510" w:author="rootsib" w:date="2012-04-11T14:19:00Z">
        <w:r w:rsidRPr="004C2D1F">
          <w:rPr>
            <w:rFonts w:ascii="Times New Roman" w:hAnsi="Times New Roman" w:cs="Times New Roman"/>
            <w:lang w:val="en-US"/>
            <w:rPrChange w:id="511" w:author="marie-helene" w:date="2012-04-11T17:39:00Z">
              <w:rPr>
                <w:rFonts w:ascii="Times New Roman" w:hAnsi="Times New Roman" w:cs="Times New Roman"/>
              </w:rPr>
            </w:rPrChange>
          </w:rPr>
          <w:t xml:space="preserve"> </w:t>
        </w:r>
      </w:ins>
      <w:r w:rsidRPr="004C2D1F">
        <w:rPr>
          <w:rFonts w:ascii="Times New Roman" w:hAnsi="Times New Roman" w:cs="Times New Roman"/>
          <w:w w:val="111"/>
          <w:lang w:val="en-US"/>
          <w:rPrChange w:id="512" w:author="marie-helene" w:date="2012-04-11T17:39:00Z">
            <w:rPr>
              <w:rFonts w:ascii="Times New Roman" w:hAnsi="Times New Roman" w:cs="Times New Roman"/>
              <w:w w:val="111"/>
            </w:rPr>
          </w:rPrChange>
        </w:rPr>
        <w:t>buoyage</w:t>
      </w:r>
      <w:ins w:id="513" w:author="rootsib" w:date="2012-04-11T14:19:00Z">
        <w:r w:rsidRPr="004C2D1F">
          <w:rPr>
            <w:rFonts w:ascii="Times New Roman" w:hAnsi="Times New Roman" w:cs="Times New Roman"/>
            <w:w w:val="111"/>
            <w:lang w:val="en-US"/>
            <w:rPrChange w:id="514" w:author="marie-helene" w:date="2012-04-11T17:39:00Z">
              <w:rPr>
                <w:rFonts w:ascii="Times New Roman" w:hAnsi="Times New Roman" w:cs="Times New Roman"/>
                <w:w w:val="111"/>
              </w:rPr>
            </w:rPrChange>
          </w:rPr>
          <w:t xml:space="preserve"> </w:t>
        </w:r>
      </w:ins>
      <w:r w:rsidRPr="004C2D1F">
        <w:rPr>
          <w:rFonts w:ascii="Times New Roman" w:hAnsi="Times New Roman" w:cs="Times New Roman"/>
          <w:lang w:val="en-US"/>
          <w:rPrChange w:id="515" w:author="marie-helene" w:date="2012-04-11T17:39:00Z">
            <w:rPr>
              <w:rFonts w:ascii="Times New Roman" w:hAnsi="Times New Roman" w:cs="Times New Roman"/>
            </w:rPr>
          </w:rPrChange>
        </w:rPr>
        <w:t xml:space="preserve">systems </w:t>
      </w:r>
      <w:r w:rsidRPr="004C2D1F">
        <w:rPr>
          <w:rFonts w:ascii="Times New Roman" w:hAnsi="Times New Roman" w:cs="Times New Roman"/>
          <w:w w:val="113"/>
          <w:lang w:val="en-US"/>
          <w:rPrChange w:id="516" w:author="marie-helene" w:date="2012-04-11T17:39:00Z">
            <w:rPr>
              <w:rFonts w:ascii="Times New Roman" w:hAnsi="Times New Roman" w:cs="Times New Roman"/>
              <w:w w:val="113"/>
            </w:rPr>
          </w:rPrChange>
        </w:rPr>
        <w:t>between the Parties hereto.</w:t>
      </w:r>
    </w:p>
    <w:p w:rsidR="00172EB1" w:rsidRDefault="00172EB1">
      <w:pPr>
        <w:pStyle w:val="Article"/>
        <w:rPr>
          <w:rFonts w:ascii="Times New Roman" w:hAnsi="Times New Roman" w:cs="Times New Roman"/>
          <w:b w:val="0"/>
          <w:bCs w:val="0"/>
          <w:w w:val="96"/>
        </w:rPr>
      </w:pPr>
      <w:r>
        <w:rPr>
          <w:rFonts w:ascii="Times New Roman" w:hAnsi="Times New Roman" w:cs="Times New Roman"/>
          <w:b w:val="0"/>
          <w:bCs w:val="0"/>
        </w:rPr>
        <w:t>ARTICLE</w:t>
      </w:r>
      <w:ins w:id="517" w:author="rootsib" w:date="2012-04-11T14:18:00Z">
        <w:r>
          <w:rPr>
            <w:rFonts w:ascii="Times New Roman" w:hAnsi="Times New Roman" w:cs="Times New Roman"/>
            <w:b w:val="0"/>
            <w:bCs w:val="0"/>
          </w:rPr>
          <w:t xml:space="preserve"> </w:t>
        </w:r>
      </w:ins>
      <w:r>
        <w:rPr>
          <w:rFonts w:ascii="Times New Roman" w:hAnsi="Times New Roman" w:cs="Times New Roman"/>
          <w:b w:val="0"/>
          <w:bCs w:val="0"/>
          <w:w w:val="96"/>
        </w:rPr>
        <w:t>VII</w:t>
      </w:r>
    </w:p>
    <w:p w:rsidR="00172EB1" w:rsidRDefault="00172EB1">
      <w:pPr>
        <w:pStyle w:val="List1"/>
        <w:tabs>
          <w:tab w:val="clear" w:pos="567"/>
        </w:tabs>
        <w:ind w:firstLine="0"/>
        <w:jc w:val="center"/>
        <w:rPr>
          <w:rFonts w:ascii="Times New Roman" w:hAnsi="Times New Roman" w:cs="Times New Roman"/>
          <w:lang w:eastAsia="en-US"/>
        </w:rPr>
      </w:pPr>
      <w:r>
        <w:rPr>
          <w:rFonts w:ascii="Times New Roman" w:hAnsi="Times New Roman" w:cs="Times New Roman"/>
          <w:lang w:eastAsia="en-US"/>
        </w:rPr>
        <w:t>Election of Buoyage System</w:t>
      </w:r>
    </w:p>
    <w:p w:rsidR="00172EB1" w:rsidRDefault="00172EB1">
      <w:pPr>
        <w:pStyle w:val="List1"/>
        <w:numPr>
          <w:numberingChange w:id="518" w:author="rootsib" w:date="2012-04-11T13:21:00Z" w:original="(%1:1:4:)"/>
        </w:numPr>
        <w:tabs>
          <w:tab w:val="clear" w:pos="567"/>
        </w:tabs>
        <w:ind w:left="0" w:firstLine="0"/>
        <w:rPr>
          <w:rFonts w:ascii="Times New Roman" w:hAnsi="Times New Roman" w:cs="Times New Roman"/>
        </w:rPr>
      </w:pPr>
      <w:r>
        <w:rPr>
          <w:rFonts w:ascii="Times New Roman" w:hAnsi="Times New Roman" w:cs="Times New Roman"/>
          <w:w w:val="108"/>
        </w:rPr>
        <w:t xml:space="preserve"> States</w:t>
      </w:r>
      <w:ins w:id="519" w:author="rootsib" w:date="2012-04-11T14:20:00Z">
        <w:r>
          <w:rPr>
            <w:rFonts w:ascii="Times New Roman" w:hAnsi="Times New Roman" w:cs="Times New Roman"/>
            <w:w w:val="108"/>
          </w:rPr>
          <w:t xml:space="preserve"> </w:t>
        </w:r>
      </w:ins>
      <w:r>
        <w:rPr>
          <w:rFonts w:ascii="Times New Roman" w:hAnsi="Times New Roman" w:cs="Times New Roman"/>
        </w:rPr>
        <w:t>may</w:t>
      </w:r>
      <w:ins w:id="520" w:author="rootsib" w:date="2012-04-11T14:20:00Z">
        <w:r>
          <w:rPr>
            <w:rFonts w:ascii="Times New Roman" w:hAnsi="Times New Roman" w:cs="Times New Roman"/>
          </w:rPr>
          <w:t xml:space="preserve"> </w:t>
        </w:r>
      </w:ins>
      <w:r>
        <w:rPr>
          <w:rFonts w:ascii="Times New Roman" w:hAnsi="Times New Roman" w:cs="Times New Roman"/>
          <w:w w:val="112"/>
        </w:rPr>
        <w:t>become</w:t>
      </w:r>
      <w:ins w:id="521" w:author="rootsib" w:date="2012-04-11T14:20:00Z">
        <w:r>
          <w:rPr>
            <w:rFonts w:ascii="Times New Roman" w:hAnsi="Times New Roman" w:cs="Times New Roman"/>
            <w:w w:val="112"/>
          </w:rPr>
          <w:t xml:space="preserve"> </w:t>
        </w:r>
      </w:ins>
      <w:r>
        <w:rPr>
          <w:rFonts w:ascii="Times New Roman" w:hAnsi="Times New Roman" w:cs="Times New Roman"/>
        </w:rPr>
        <w:t>Parties</w:t>
      </w:r>
      <w:ins w:id="522" w:author="rootsib" w:date="2012-04-11T14:20:00Z">
        <w:r>
          <w:rPr>
            <w:rFonts w:ascii="Times New Roman" w:hAnsi="Times New Roman" w:cs="Times New Roman"/>
          </w:rPr>
          <w:t xml:space="preserve"> </w:t>
        </w:r>
      </w:ins>
      <w:r>
        <w:rPr>
          <w:rFonts w:ascii="Times New Roman" w:hAnsi="Times New Roman" w:cs="Times New Roman"/>
        </w:rPr>
        <w:t>to</w:t>
      </w:r>
      <w:ins w:id="523" w:author="rootsib" w:date="2012-04-11T14:20:00Z">
        <w:r>
          <w:rPr>
            <w:rFonts w:ascii="Times New Roman" w:hAnsi="Times New Roman" w:cs="Times New Roman"/>
          </w:rPr>
          <w:t xml:space="preserve"> </w:t>
        </w:r>
      </w:ins>
      <w:r>
        <w:rPr>
          <w:rFonts w:ascii="Times New Roman" w:hAnsi="Times New Roman" w:cs="Times New Roman"/>
        </w:rPr>
        <w:t>this</w:t>
      </w:r>
      <w:ins w:id="524" w:author="rootsib" w:date="2012-04-11T14:20:00Z">
        <w:r>
          <w:rPr>
            <w:rFonts w:ascii="Times New Roman" w:hAnsi="Times New Roman" w:cs="Times New Roman"/>
          </w:rPr>
          <w:t xml:space="preserve"> </w:t>
        </w:r>
      </w:ins>
      <w:r>
        <w:rPr>
          <w:rFonts w:ascii="Times New Roman" w:hAnsi="Times New Roman" w:cs="Times New Roman"/>
          <w:w w:val="113"/>
        </w:rPr>
        <w:t>Agreement</w:t>
      </w:r>
      <w:ins w:id="525" w:author="rootsib" w:date="2012-04-11T14:20:00Z">
        <w:r>
          <w:rPr>
            <w:rFonts w:ascii="Times New Roman" w:hAnsi="Times New Roman" w:cs="Times New Roman"/>
            <w:w w:val="113"/>
          </w:rPr>
          <w:t xml:space="preserve"> </w:t>
        </w:r>
      </w:ins>
      <w:r>
        <w:rPr>
          <w:rFonts w:ascii="Times New Roman" w:hAnsi="Times New Roman" w:cs="Times New Roman"/>
          <w:w w:val="106"/>
        </w:rPr>
        <w:t>in accordance with Article VIII</w:t>
      </w:r>
      <w:ins w:id="526" w:author="rootsib" w:date="2012-04-11T14:22:00Z">
        <w:r>
          <w:rPr>
            <w:rFonts w:ascii="Times New Roman" w:hAnsi="Times New Roman" w:cs="Times New Roman"/>
            <w:w w:val="106"/>
          </w:rPr>
          <w:t>.</w:t>
        </w:r>
      </w:ins>
    </w:p>
    <w:p w:rsidR="00172EB1" w:rsidRDefault="00172EB1">
      <w:pPr>
        <w:pStyle w:val="List1"/>
        <w:numPr>
          <w:numberingChange w:id="527" w:author="rootsib" w:date="2012-04-11T13:21:00Z" w:original="(%1:1:4:)"/>
        </w:numPr>
        <w:tabs>
          <w:tab w:val="clear" w:pos="567"/>
        </w:tabs>
        <w:ind w:left="0" w:firstLine="0"/>
        <w:rPr>
          <w:rFonts w:ascii="Times New Roman" w:hAnsi="Times New Roman" w:cs="Times New Roman"/>
        </w:rPr>
      </w:pPr>
      <w:r>
        <w:rPr>
          <w:rFonts w:ascii="Times New Roman" w:hAnsi="Times New Roman" w:cs="Times New Roman"/>
        </w:rPr>
        <w:t>At</w:t>
      </w:r>
      <w:ins w:id="528" w:author="rootsib" w:date="2012-04-11T14:20:00Z">
        <w:r>
          <w:rPr>
            <w:rFonts w:ascii="Times New Roman" w:hAnsi="Times New Roman" w:cs="Times New Roman"/>
          </w:rPr>
          <w:t xml:space="preserve"> </w:t>
        </w:r>
      </w:ins>
      <w:r>
        <w:rPr>
          <w:rFonts w:ascii="Times New Roman" w:hAnsi="Times New Roman" w:cs="Times New Roman"/>
        </w:rPr>
        <w:t>the time</w:t>
      </w:r>
      <w:ins w:id="529" w:author="rootsib" w:date="2012-04-11T14:20:00Z">
        <w:r>
          <w:rPr>
            <w:rFonts w:ascii="Times New Roman" w:hAnsi="Times New Roman" w:cs="Times New Roman"/>
          </w:rPr>
          <w:t xml:space="preserve"> </w:t>
        </w:r>
      </w:ins>
      <w:r>
        <w:rPr>
          <w:rFonts w:ascii="Times New Roman" w:hAnsi="Times New Roman" w:cs="Times New Roman"/>
        </w:rPr>
        <w:t>of</w:t>
      </w:r>
      <w:ins w:id="530" w:author="rootsib" w:date="2012-04-11T14:20:00Z">
        <w:r>
          <w:rPr>
            <w:rFonts w:ascii="Times New Roman" w:hAnsi="Times New Roman" w:cs="Times New Roman"/>
          </w:rPr>
          <w:t xml:space="preserve"> </w:t>
        </w:r>
      </w:ins>
      <w:r>
        <w:rPr>
          <w:rFonts w:ascii="Times New Roman" w:hAnsi="Times New Roman" w:cs="Times New Roman"/>
          <w:w w:val="110"/>
        </w:rPr>
        <w:t>entering</w:t>
      </w:r>
      <w:ins w:id="531" w:author="rootsib" w:date="2012-04-11T14:20:00Z">
        <w:r>
          <w:rPr>
            <w:rFonts w:ascii="Times New Roman" w:hAnsi="Times New Roman" w:cs="Times New Roman"/>
            <w:w w:val="110"/>
          </w:rPr>
          <w:t xml:space="preserve"> </w:t>
        </w:r>
      </w:ins>
      <w:r>
        <w:rPr>
          <w:rFonts w:ascii="Times New Roman" w:hAnsi="Times New Roman" w:cs="Times New Roman"/>
        </w:rPr>
        <w:t>into</w:t>
      </w:r>
      <w:ins w:id="532" w:author="rootsib" w:date="2012-04-11T14:20:00Z">
        <w:r>
          <w:rPr>
            <w:rFonts w:ascii="Times New Roman" w:hAnsi="Times New Roman" w:cs="Times New Roman"/>
          </w:rPr>
          <w:t xml:space="preserve"> </w:t>
        </w:r>
      </w:ins>
      <w:r>
        <w:rPr>
          <w:rFonts w:ascii="Times New Roman" w:hAnsi="Times New Roman" w:cs="Times New Roman"/>
        </w:rPr>
        <w:t>this</w:t>
      </w:r>
      <w:ins w:id="533" w:author="rootsib" w:date="2012-04-11T14:20:00Z">
        <w:r>
          <w:rPr>
            <w:rFonts w:ascii="Times New Roman" w:hAnsi="Times New Roman" w:cs="Times New Roman"/>
          </w:rPr>
          <w:t xml:space="preserve"> </w:t>
        </w:r>
      </w:ins>
      <w:r>
        <w:rPr>
          <w:rFonts w:ascii="Times New Roman" w:hAnsi="Times New Roman" w:cs="Times New Roman"/>
          <w:w w:val="109"/>
        </w:rPr>
        <w:t xml:space="preserve">Agreement </w:t>
      </w:r>
      <w:r>
        <w:rPr>
          <w:rFonts w:ascii="Times New Roman" w:hAnsi="Times New Roman" w:cs="Times New Roman"/>
        </w:rPr>
        <w:t>a</w:t>
      </w:r>
      <w:ins w:id="534" w:author="rootsib" w:date="2012-04-11T14:20:00Z">
        <w:r>
          <w:rPr>
            <w:rFonts w:ascii="Times New Roman" w:hAnsi="Times New Roman" w:cs="Times New Roman"/>
          </w:rPr>
          <w:t xml:space="preserve"> </w:t>
        </w:r>
      </w:ins>
      <w:r>
        <w:rPr>
          <w:rFonts w:ascii="Times New Roman" w:hAnsi="Times New Roman" w:cs="Times New Roman"/>
        </w:rPr>
        <w:t>Party</w:t>
      </w:r>
      <w:ins w:id="535" w:author="rootsib" w:date="2012-04-11T14:20:00Z">
        <w:r>
          <w:rPr>
            <w:rFonts w:ascii="Times New Roman" w:hAnsi="Times New Roman" w:cs="Times New Roman"/>
          </w:rPr>
          <w:t xml:space="preserve"> </w:t>
        </w:r>
      </w:ins>
      <w:r>
        <w:rPr>
          <w:rFonts w:ascii="Times New Roman" w:hAnsi="Times New Roman" w:cs="Times New Roman"/>
        </w:rPr>
        <w:t>will</w:t>
      </w:r>
      <w:ins w:id="536" w:author="rootsib" w:date="2012-04-11T14:20:00Z">
        <w:r>
          <w:rPr>
            <w:rFonts w:ascii="Times New Roman" w:hAnsi="Times New Roman" w:cs="Times New Roman"/>
          </w:rPr>
          <w:t xml:space="preserve"> </w:t>
        </w:r>
      </w:ins>
      <w:r>
        <w:rPr>
          <w:rFonts w:ascii="Times New Roman" w:hAnsi="Times New Roman" w:cs="Times New Roman"/>
          <w:w w:val="113"/>
        </w:rPr>
        <w:t>convey</w:t>
      </w:r>
      <w:ins w:id="537" w:author="rootsib" w:date="2012-04-11T14:20:00Z">
        <w:r>
          <w:rPr>
            <w:rFonts w:ascii="Times New Roman" w:hAnsi="Times New Roman" w:cs="Times New Roman"/>
            <w:w w:val="113"/>
          </w:rPr>
          <w:t xml:space="preserve"> </w:t>
        </w:r>
      </w:ins>
      <w:r>
        <w:rPr>
          <w:rFonts w:ascii="Times New Roman" w:hAnsi="Times New Roman" w:cs="Times New Roman"/>
        </w:rPr>
        <w:t>to</w:t>
      </w:r>
      <w:ins w:id="538" w:author="rootsib" w:date="2012-04-11T14:20:00Z">
        <w:r>
          <w:rPr>
            <w:rFonts w:ascii="Times New Roman" w:hAnsi="Times New Roman" w:cs="Times New Roman"/>
          </w:rPr>
          <w:t xml:space="preserve"> </w:t>
        </w:r>
      </w:ins>
      <w:r>
        <w:rPr>
          <w:rFonts w:ascii="Times New Roman" w:hAnsi="Times New Roman" w:cs="Times New Roman"/>
          <w:w w:val="114"/>
        </w:rPr>
        <w:t xml:space="preserve">the </w:t>
      </w:r>
      <w:r>
        <w:rPr>
          <w:rFonts w:ascii="Times New Roman" w:hAnsi="Times New Roman" w:cs="Times New Roman"/>
          <w:w w:val="113"/>
        </w:rPr>
        <w:t>Secretary</w:t>
      </w:r>
      <w:ins w:id="539" w:author="rootsib" w:date="2012-04-11T14:20:00Z">
        <w:r>
          <w:rPr>
            <w:rFonts w:ascii="Times New Roman" w:hAnsi="Times New Roman" w:cs="Times New Roman"/>
            <w:w w:val="113"/>
          </w:rPr>
          <w:t xml:space="preserve"> </w:t>
        </w:r>
      </w:ins>
      <w:r>
        <w:rPr>
          <w:rFonts w:ascii="Times New Roman" w:hAnsi="Times New Roman" w:cs="Times New Roman"/>
          <w:w w:val="113"/>
        </w:rPr>
        <w:t>General</w:t>
      </w:r>
      <w:ins w:id="540" w:author="rootsib" w:date="2012-04-11T14:20:00Z">
        <w:r>
          <w:rPr>
            <w:rFonts w:ascii="Times New Roman" w:hAnsi="Times New Roman" w:cs="Times New Roman"/>
            <w:w w:val="113"/>
          </w:rPr>
          <w:t xml:space="preserve"> </w:t>
        </w:r>
      </w:ins>
      <w:r>
        <w:rPr>
          <w:rFonts w:ascii="Times New Roman" w:hAnsi="Times New Roman" w:cs="Times New Roman"/>
        </w:rPr>
        <w:t>of</w:t>
      </w:r>
      <w:ins w:id="541" w:author="rootsib" w:date="2012-04-11T14:20:00Z">
        <w:r>
          <w:rPr>
            <w:rFonts w:ascii="Times New Roman" w:hAnsi="Times New Roman" w:cs="Times New Roman"/>
          </w:rPr>
          <w:t xml:space="preserve"> </w:t>
        </w:r>
      </w:ins>
      <w:r>
        <w:rPr>
          <w:rFonts w:ascii="Times New Roman" w:hAnsi="Times New Roman" w:cs="Times New Roman"/>
          <w:w w:val="105"/>
        </w:rPr>
        <w:t>IALA</w:t>
      </w:r>
      <w:ins w:id="542" w:author="rootsib" w:date="2012-04-11T14:20:00Z">
        <w:r>
          <w:rPr>
            <w:rFonts w:ascii="Times New Roman" w:hAnsi="Times New Roman" w:cs="Times New Roman"/>
            <w:w w:val="105"/>
          </w:rPr>
          <w:t xml:space="preserve"> </w:t>
        </w:r>
      </w:ins>
      <w:r>
        <w:rPr>
          <w:rFonts w:ascii="Times New Roman" w:hAnsi="Times New Roman" w:cs="Times New Roman"/>
        </w:rPr>
        <w:t>its</w:t>
      </w:r>
      <w:ins w:id="543" w:author="rootsib" w:date="2012-04-11T14:20:00Z">
        <w:r>
          <w:rPr>
            <w:rFonts w:ascii="Times New Roman" w:hAnsi="Times New Roman" w:cs="Times New Roman"/>
          </w:rPr>
          <w:t xml:space="preserve"> </w:t>
        </w:r>
      </w:ins>
      <w:r>
        <w:rPr>
          <w:rFonts w:ascii="Times New Roman" w:hAnsi="Times New Roman" w:cs="Times New Roman"/>
        </w:rPr>
        <w:t>intention</w:t>
      </w:r>
      <w:ins w:id="544" w:author="rootsib" w:date="2012-04-11T14:20:00Z">
        <w:r>
          <w:rPr>
            <w:rFonts w:ascii="Times New Roman" w:hAnsi="Times New Roman" w:cs="Times New Roman"/>
          </w:rPr>
          <w:t xml:space="preserve"> </w:t>
        </w:r>
      </w:ins>
      <w:r>
        <w:rPr>
          <w:rFonts w:ascii="Times New Roman" w:hAnsi="Times New Roman" w:cs="Times New Roman"/>
        </w:rPr>
        <w:t>to be</w:t>
      </w:r>
      <w:ins w:id="545" w:author="rootsib" w:date="2012-04-11T14:20:00Z">
        <w:r>
          <w:rPr>
            <w:rFonts w:ascii="Times New Roman" w:hAnsi="Times New Roman" w:cs="Times New Roman"/>
          </w:rPr>
          <w:t xml:space="preserve"> </w:t>
        </w:r>
      </w:ins>
      <w:r>
        <w:rPr>
          <w:rFonts w:ascii="Times New Roman" w:hAnsi="Times New Roman" w:cs="Times New Roman"/>
        </w:rPr>
        <w:t>included in</w:t>
      </w:r>
      <w:ins w:id="546" w:author="rootsib" w:date="2012-04-11T14:20:00Z">
        <w:r>
          <w:rPr>
            <w:rFonts w:ascii="Times New Roman" w:hAnsi="Times New Roman" w:cs="Times New Roman"/>
          </w:rPr>
          <w:t xml:space="preserve"> </w:t>
        </w:r>
      </w:ins>
      <w:r>
        <w:rPr>
          <w:rFonts w:ascii="Times New Roman" w:hAnsi="Times New Roman" w:cs="Times New Roman"/>
        </w:rPr>
        <w:t>Region A</w:t>
      </w:r>
      <w:ins w:id="547" w:author="rootsib" w:date="2012-04-11T14:20:00Z">
        <w:r>
          <w:rPr>
            <w:rFonts w:ascii="Times New Roman" w:hAnsi="Times New Roman" w:cs="Times New Roman"/>
          </w:rPr>
          <w:t xml:space="preserve"> </w:t>
        </w:r>
      </w:ins>
      <w:r>
        <w:rPr>
          <w:rFonts w:ascii="Times New Roman" w:hAnsi="Times New Roman" w:cs="Times New Roman"/>
        </w:rPr>
        <w:t>or</w:t>
      </w:r>
      <w:ins w:id="548" w:author="rootsib" w:date="2012-04-11T14:20:00Z">
        <w:r>
          <w:rPr>
            <w:rFonts w:ascii="Times New Roman" w:hAnsi="Times New Roman" w:cs="Times New Roman"/>
          </w:rPr>
          <w:t xml:space="preserve"> </w:t>
        </w:r>
      </w:ins>
      <w:r>
        <w:rPr>
          <w:rFonts w:ascii="Times New Roman" w:hAnsi="Times New Roman" w:cs="Times New Roman"/>
        </w:rPr>
        <w:t>in</w:t>
      </w:r>
      <w:ins w:id="549" w:author="rootsib" w:date="2012-04-11T14:20:00Z">
        <w:r>
          <w:rPr>
            <w:rFonts w:ascii="Times New Roman" w:hAnsi="Times New Roman" w:cs="Times New Roman"/>
          </w:rPr>
          <w:t xml:space="preserve"> </w:t>
        </w:r>
      </w:ins>
      <w:r>
        <w:rPr>
          <w:rFonts w:ascii="Times New Roman" w:hAnsi="Times New Roman" w:cs="Times New Roman"/>
        </w:rPr>
        <w:t xml:space="preserve">Region </w:t>
      </w:r>
      <w:r>
        <w:rPr>
          <w:rFonts w:ascii="Times New Roman" w:hAnsi="Times New Roman" w:cs="Times New Roman"/>
          <w:w w:val="107"/>
        </w:rPr>
        <w:t>B</w:t>
      </w:r>
      <w:ins w:id="550" w:author="rootsib" w:date="2012-04-11T14:21:00Z">
        <w:r>
          <w:rPr>
            <w:rFonts w:ascii="Times New Roman" w:hAnsi="Times New Roman" w:cs="Times New Roman"/>
            <w:w w:val="107"/>
          </w:rPr>
          <w:t>.</w:t>
        </w:r>
      </w:ins>
      <w:del w:id="551" w:author="rootsib" w:date="2012-04-11T14:21:00Z">
        <w:r>
          <w:rPr>
            <w:rFonts w:ascii="Times New Roman" w:hAnsi="Times New Roman" w:cs="Times New Roman"/>
            <w:w w:val="107"/>
          </w:rPr>
          <w:delText>,</w:delText>
        </w:r>
      </w:del>
    </w:p>
    <w:p w:rsidR="00172EB1" w:rsidRDefault="00172EB1">
      <w:pPr>
        <w:pStyle w:val="List1"/>
        <w:tabs>
          <w:tab w:val="clear" w:pos="567"/>
        </w:tabs>
        <w:jc w:val="center"/>
        <w:rPr>
          <w:rFonts w:ascii="Times New Roman" w:hAnsi="Times New Roman" w:cs="Times New Roman"/>
          <w:sz w:val="22"/>
          <w:szCs w:val="22"/>
        </w:rPr>
      </w:pPr>
      <w:r>
        <w:rPr>
          <w:rFonts w:ascii="Times New Roman" w:hAnsi="Times New Roman" w:cs="Times New Roman"/>
          <w:sz w:val="22"/>
          <w:szCs w:val="22"/>
        </w:rPr>
        <w:t>ARTICLE VIII</w:t>
      </w:r>
    </w:p>
    <w:p w:rsidR="00172EB1" w:rsidRDefault="00172EB1">
      <w:pPr>
        <w:pStyle w:val="List1"/>
        <w:tabs>
          <w:tab w:val="clear" w:pos="567"/>
        </w:tabs>
        <w:jc w:val="center"/>
        <w:rPr>
          <w:rFonts w:ascii="Times New Roman" w:hAnsi="Times New Roman" w:cs="Times New Roman"/>
        </w:rPr>
      </w:pPr>
      <w:r>
        <w:rPr>
          <w:rFonts w:ascii="Times New Roman" w:hAnsi="Times New Roman" w:cs="Times New Roman"/>
        </w:rPr>
        <w:t>Signature, Ratification, Acceptance, Approval and Accession</w:t>
      </w:r>
    </w:p>
    <w:p w:rsidR="00172EB1" w:rsidRDefault="00172EB1">
      <w:pPr>
        <w:pStyle w:val="List1"/>
        <w:tabs>
          <w:tab w:val="clear" w:pos="567"/>
        </w:tabs>
        <w:ind w:left="0"/>
        <w:rPr>
          <w:rFonts w:ascii="Times New Roman" w:hAnsi="Times New Roman" w:cs="Times New Roman"/>
        </w:rPr>
      </w:pPr>
      <w:r>
        <w:rPr>
          <w:rFonts w:ascii="Times New Roman" w:hAnsi="Times New Roman" w:cs="Times New Roman"/>
        </w:rPr>
        <w:tab/>
        <w:t>This Agreement shall be open for signature at the Headquarters of IALA from xx June 2012 until xx December 2012 and shall thereafter remain open for accession.</w:t>
      </w:r>
    </w:p>
    <w:p w:rsidR="00172EB1" w:rsidRDefault="00172EB1">
      <w:pPr>
        <w:pStyle w:val="List1"/>
        <w:tabs>
          <w:tab w:val="left" w:pos="567"/>
        </w:tabs>
        <w:ind w:left="0"/>
        <w:rPr>
          <w:rFonts w:ascii="Times New Roman" w:hAnsi="Times New Roman" w:cs="Times New Roman"/>
        </w:rPr>
      </w:pPr>
      <w:r>
        <w:rPr>
          <w:rFonts w:ascii="Times New Roman" w:hAnsi="Times New Roman" w:cs="Times New Roman"/>
        </w:rPr>
        <w:tab/>
        <w:t>(a)</w:t>
      </w:r>
      <w:r>
        <w:rPr>
          <w:rFonts w:ascii="Times New Roman" w:hAnsi="Times New Roman" w:cs="Times New Roman"/>
        </w:rPr>
        <w:tab/>
        <w:t xml:space="preserve">States may express their consent to be bound </w:t>
      </w:r>
      <w:r>
        <w:rPr>
          <w:rFonts w:ascii="Times New Roman" w:hAnsi="Times New Roman" w:cs="Times New Roman"/>
        </w:rPr>
        <w:tab/>
        <w:t>by this Agreement by:</w:t>
      </w:r>
    </w:p>
    <w:p w:rsidR="00172EB1" w:rsidRDefault="00172EB1">
      <w:pPr>
        <w:pStyle w:val="List1"/>
        <w:tabs>
          <w:tab w:val="clear" w:pos="567"/>
          <w:tab w:val="left" w:pos="709"/>
          <w:tab w:val="left" w:pos="1134"/>
        </w:tabs>
        <w:ind w:left="1134" w:hanging="1134"/>
        <w:rPr>
          <w:rFonts w:ascii="Times New Roman" w:hAnsi="Times New Roman" w:cs="Times New Roman"/>
        </w:rPr>
      </w:pPr>
      <w:r>
        <w:rPr>
          <w:rFonts w:ascii="Times New Roman" w:hAnsi="Times New Roman" w:cs="Times New Roman"/>
        </w:rPr>
        <w:tab/>
        <w:t>(</w:t>
      </w:r>
      <w:proofErr w:type="spellStart"/>
      <w:r>
        <w:rPr>
          <w:rFonts w:ascii="Times New Roman" w:hAnsi="Times New Roman" w:cs="Times New Roman"/>
        </w:rPr>
        <w:t>i</w:t>
      </w:r>
      <w:proofErr w:type="spellEnd"/>
      <w:r>
        <w:rPr>
          <w:rFonts w:ascii="Times New Roman" w:hAnsi="Times New Roman" w:cs="Times New Roman"/>
        </w:rPr>
        <w:t>)</w:t>
      </w:r>
      <w:r>
        <w:rPr>
          <w:rFonts w:ascii="Times New Roman" w:hAnsi="Times New Roman" w:cs="Times New Roman"/>
        </w:rPr>
        <w:tab/>
      </w:r>
      <w:proofErr w:type="gramStart"/>
      <w:r>
        <w:rPr>
          <w:rFonts w:ascii="Times New Roman" w:hAnsi="Times New Roman" w:cs="Times New Roman"/>
        </w:rPr>
        <w:t>signature</w:t>
      </w:r>
      <w:proofErr w:type="gramEnd"/>
      <w:r>
        <w:rPr>
          <w:rFonts w:ascii="Times New Roman" w:hAnsi="Times New Roman" w:cs="Times New Roman"/>
        </w:rPr>
        <w:t xml:space="preserve"> without reservation as to ratification, acceptance or approval; or</w:t>
      </w:r>
    </w:p>
    <w:p w:rsidR="00172EB1" w:rsidRDefault="00172EB1">
      <w:pPr>
        <w:pStyle w:val="List1"/>
        <w:tabs>
          <w:tab w:val="clear" w:pos="567"/>
          <w:tab w:val="left" w:pos="1134"/>
        </w:tabs>
        <w:ind w:left="709" w:hanging="196"/>
        <w:rPr>
          <w:rFonts w:ascii="Times New Roman" w:hAnsi="Times New Roman" w:cs="Times New Roman"/>
        </w:rPr>
      </w:pPr>
      <w:r>
        <w:rPr>
          <w:rFonts w:ascii="Times New Roman" w:hAnsi="Times New Roman" w:cs="Times New Roman"/>
        </w:rPr>
        <w:tab/>
        <w:t>(ii)</w:t>
      </w:r>
      <w:r>
        <w:rPr>
          <w:rFonts w:ascii="Times New Roman" w:hAnsi="Times New Roman" w:cs="Times New Roman"/>
        </w:rPr>
        <w:tab/>
      </w:r>
      <w:proofErr w:type="gramStart"/>
      <w:r>
        <w:rPr>
          <w:rFonts w:ascii="Times New Roman" w:hAnsi="Times New Roman" w:cs="Times New Roman"/>
        </w:rPr>
        <w:t>signature</w:t>
      </w:r>
      <w:proofErr w:type="gramEnd"/>
      <w:r>
        <w:rPr>
          <w:rFonts w:ascii="Times New Roman" w:hAnsi="Times New Roman" w:cs="Times New Roman"/>
        </w:rPr>
        <w:t xml:space="preserve"> subject to ratification, </w:t>
      </w:r>
      <w:r>
        <w:rPr>
          <w:rFonts w:ascii="Times New Roman" w:hAnsi="Times New Roman" w:cs="Times New Roman"/>
        </w:rPr>
        <w:tab/>
        <w:t xml:space="preserve">acceptance or approval, followed by </w:t>
      </w:r>
      <w:r>
        <w:rPr>
          <w:rFonts w:ascii="Times New Roman" w:hAnsi="Times New Roman" w:cs="Times New Roman"/>
        </w:rPr>
        <w:tab/>
        <w:t>ratification, acceptance or approval; or</w:t>
      </w:r>
    </w:p>
    <w:p w:rsidR="00172EB1" w:rsidRDefault="00172EB1">
      <w:pPr>
        <w:pStyle w:val="List1"/>
        <w:tabs>
          <w:tab w:val="clear" w:pos="567"/>
          <w:tab w:val="left" w:pos="1148"/>
        </w:tabs>
        <w:rPr>
          <w:rFonts w:ascii="Times New Roman" w:hAnsi="Times New Roman" w:cs="Times New Roman"/>
        </w:rPr>
      </w:pPr>
      <w:r>
        <w:rPr>
          <w:rFonts w:ascii="Times New Roman" w:hAnsi="Times New Roman" w:cs="Times New Roman"/>
        </w:rPr>
        <w:tab/>
        <w:t>(iii)</w:t>
      </w:r>
      <w:r>
        <w:rPr>
          <w:rFonts w:ascii="Times New Roman" w:hAnsi="Times New Roman" w:cs="Times New Roman"/>
        </w:rPr>
        <w:tab/>
      </w:r>
      <w:proofErr w:type="gramStart"/>
      <w:r>
        <w:rPr>
          <w:rFonts w:ascii="Times New Roman" w:hAnsi="Times New Roman" w:cs="Times New Roman"/>
        </w:rPr>
        <w:t>accession</w:t>
      </w:r>
      <w:proofErr w:type="gramEnd"/>
      <w:r>
        <w:rPr>
          <w:rFonts w:ascii="Times New Roman" w:hAnsi="Times New Roman" w:cs="Times New Roman"/>
        </w:rPr>
        <w:t>.</w:t>
      </w:r>
    </w:p>
    <w:p w:rsidR="00172EB1" w:rsidRDefault="00172EB1">
      <w:pPr>
        <w:pStyle w:val="List1"/>
        <w:tabs>
          <w:tab w:val="clear" w:pos="567"/>
        </w:tabs>
        <w:ind w:left="0"/>
        <w:rPr>
          <w:rFonts w:ascii="Times New Roman" w:hAnsi="Times New Roman" w:cs="Times New Roman"/>
        </w:rPr>
      </w:pPr>
      <w:r>
        <w:rPr>
          <w:rFonts w:ascii="Times New Roman" w:hAnsi="Times New Roman" w:cs="Times New Roman"/>
        </w:rPr>
        <w:tab/>
        <w:t>(b)</w:t>
      </w:r>
      <w:r>
        <w:rPr>
          <w:rFonts w:ascii="Times New Roman" w:hAnsi="Times New Roman" w:cs="Times New Roman"/>
        </w:rPr>
        <w:tab/>
        <w:t xml:space="preserve">Ratification, acceptance, approval or </w:t>
      </w:r>
      <w:r>
        <w:rPr>
          <w:rFonts w:ascii="Times New Roman" w:hAnsi="Times New Roman" w:cs="Times New Roman"/>
        </w:rPr>
        <w:tab/>
        <w:t xml:space="preserve">accession shall be effected by the deposit of </w:t>
      </w:r>
      <w:r>
        <w:rPr>
          <w:rFonts w:ascii="Times New Roman" w:hAnsi="Times New Roman" w:cs="Times New Roman"/>
        </w:rPr>
        <w:tab/>
        <w:t xml:space="preserve">an instrument to that effect with the Secretary </w:t>
      </w:r>
      <w:r>
        <w:rPr>
          <w:rFonts w:ascii="Times New Roman" w:hAnsi="Times New Roman" w:cs="Times New Roman"/>
        </w:rPr>
        <w:tab/>
        <w:t>General of IALA.</w:t>
      </w:r>
    </w:p>
    <w:p w:rsidR="00172EB1" w:rsidRDefault="00172EB1">
      <w:pPr>
        <w:pStyle w:val="Article"/>
        <w:rPr>
          <w:rFonts w:ascii="Times New Roman" w:hAnsi="Times New Roman" w:cs="Times New Roman"/>
          <w:b w:val="0"/>
          <w:bCs w:val="0"/>
          <w:w w:val="103"/>
        </w:rPr>
      </w:pPr>
      <w:r>
        <w:rPr>
          <w:rFonts w:ascii="Times New Roman" w:hAnsi="Times New Roman" w:cs="Times New Roman"/>
          <w:b w:val="0"/>
          <w:bCs w:val="0"/>
        </w:rPr>
        <w:t>ARTICLE</w:t>
      </w:r>
      <w:ins w:id="552" w:author="rootsib" w:date="2012-04-11T14:18:00Z">
        <w:r>
          <w:rPr>
            <w:rFonts w:ascii="Times New Roman" w:hAnsi="Times New Roman" w:cs="Times New Roman"/>
            <w:b w:val="0"/>
            <w:bCs w:val="0"/>
          </w:rPr>
          <w:t xml:space="preserve"> </w:t>
        </w:r>
      </w:ins>
      <w:r>
        <w:rPr>
          <w:rFonts w:ascii="Times New Roman" w:hAnsi="Times New Roman" w:cs="Times New Roman"/>
          <w:b w:val="0"/>
          <w:bCs w:val="0"/>
          <w:spacing w:val="3"/>
        </w:rPr>
        <w:t>IX</w:t>
      </w:r>
    </w:p>
    <w:p w:rsidR="00172EB1" w:rsidRDefault="00172EB1">
      <w:pPr>
        <w:pStyle w:val="List1"/>
        <w:tabs>
          <w:tab w:val="clear" w:pos="567"/>
        </w:tabs>
        <w:jc w:val="center"/>
        <w:rPr>
          <w:rFonts w:ascii="Times New Roman" w:hAnsi="Times New Roman" w:cs="Times New Roman"/>
          <w:lang w:eastAsia="en-US"/>
        </w:rPr>
      </w:pPr>
      <w:r>
        <w:rPr>
          <w:rFonts w:ascii="Times New Roman" w:hAnsi="Times New Roman" w:cs="Times New Roman"/>
          <w:lang w:eastAsia="en-US"/>
        </w:rPr>
        <w:lastRenderedPageBreak/>
        <w:t>Entry into force</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1. This Agreement shall enter into force xx months following the date on which ten States have either signed it without reservation as to ratification, acceptance or approval or have deposited instruments of ratification, acceptance, approval or accession with the Secretary General of IALA.</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2.  For any State which ratifies, accepts, approves or accedes to this Agreement after the conditions in paragraph 1 for entry into force have been met, this Agreement shall enter into force xx months following the date of deposit by such State of the appropriate instrument, but not before this Agreement has entered into force in accordance with paragraph 1.</w:t>
      </w:r>
    </w:p>
    <w:p w:rsidR="00172EB1" w:rsidRDefault="00172EB1">
      <w:pPr>
        <w:pStyle w:val="List1"/>
        <w:tabs>
          <w:tab w:val="clear" w:pos="567"/>
        </w:tabs>
        <w:ind w:left="0" w:firstLine="0"/>
        <w:jc w:val="center"/>
        <w:rPr>
          <w:rFonts w:ascii="Times New Roman" w:hAnsi="Times New Roman" w:cs="Times New Roman"/>
          <w:sz w:val="22"/>
          <w:szCs w:val="22"/>
          <w:lang w:eastAsia="en-US"/>
        </w:rPr>
      </w:pPr>
      <w:r>
        <w:rPr>
          <w:rFonts w:ascii="Times New Roman" w:hAnsi="Times New Roman" w:cs="Times New Roman"/>
          <w:sz w:val="22"/>
          <w:szCs w:val="22"/>
          <w:lang w:eastAsia="en-US"/>
        </w:rPr>
        <w:t>ARTICLE X</w:t>
      </w:r>
    </w:p>
    <w:p w:rsidR="00172EB1" w:rsidRDefault="00172EB1">
      <w:pPr>
        <w:pStyle w:val="List1"/>
        <w:tabs>
          <w:tab w:val="clear" w:pos="567"/>
        </w:tabs>
        <w:ind w:left="0" w:firstLine="0"/>
        <w:jc w:val="center"/>
        <w:rPr>
          <w:rFonts w:ascii="Times New Roman" w:hAnsi="Times New Roman" w:cs="Times New Roman"/>
          <w:lang w:eastAsia="en-US"/>
        </w:rPr>
      </w:pPr>
      <w:r>
        <w:rPr>
          <w:rFonts w:ascii="Times New Roman" w:hAnsi="Times New Roman" w:cs="Times New Roman"/>
          <w:lang w:eastAsia="en-US"/>
        </w:rPr>
        <w:t>Denunciation</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1.  This Agreement may be denounced by a State Party at any time after the expiry of one year following the date on which this Agreement comes into force for that State.</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2.  Denunciation shall be effected by the deposit of an instrument to that effect with the Secretary General of IALA.</w:t>
      </w:r>
    </w:p>
    <w:p w:rsidR="00172EB1" w:rsidRDefault="00172EB1">
      <w:pPr>
        <w:pStyle w:val="List1"/>
        <w:tabs>
          <w:tab w:val="clear" w:pos="567"/>
        </w:tabs>
        <w:ind w:left="0" w:firstLine="0"/>
        <w:rPr>
          <w:rFonts w:ascii="Times New Roman" w:hAnsi="Times New Roman" w:cs="Times New Roman"/>
          <w:lang w:eastAsia="en-US"/>
        </w:rPr>
      </w:pPr>
      <w:r>
        <w:rPr>
          <w:rFonts w:ascii="Times New Roman" w:hAnsi="Times New Roman" w:cs="Times New Roman"/>
          <w:lang w:eastAsia="en-US"/>
        </w:rPr>
        <w:t xml:space="preserve">3.  A denunciation shall take effect one year, or such longer period as may be specified in the instrument </w:t>
      </w:r>
      <w:proofErr w:type="spellStart"/>
      <w:r>
        <w:rPr>
          <w:rFonts w:ascii="Times New Roman" w:hAnsi="Times New Roman" w:cs="Times New Roman"/>
          <w:lang w:eastAsia="en-US"/>
        </w:rPr>
        <w:t>ofdenunciation</w:t>
      </w:r>
      <w:proofErr w:type="spellEnd"/>
      <w:r>
        <w:rPr>
          <w:rFonts w:ascii="Times New Roman" w:hAnsi="Times New Roman" w:cs="Times New Roman"/>
          <w:lang w:eastAsia="en-US"/>
        </w:rPr>
        <w:t>, following its receipt by the Secretary General of IALA.</w:t>
      </w:r>
    </w:p>
    <w:p w:rsidR="00172EB1" w:rsidRPr="004C2D1F" w:rsidRDefault="00172EB1">
      <w:pPr>
        <w:pStyle w:val="Corpsdetexte"/>
        <w:jc w:val="center"/>
        <w:rPr>
          <w:rFonts w:ascii="Times New Roman" w:hAnsi="Times New Roman" w:cs="Times New Roman"/>
          <w:w w:val="111"/>
          <w:sz w:val="22"/>
          <w:szCs w:val="22"/>
          <w:lang w:val="en-US"/>
          <w:rPrChange w:id="553" w:author="marie-helene" w:date="2012-04-11T17:39:00Z">
            <w:rPr>
              <w:rFonts w:ascii="Times New Roman" w:hAnsi="Times New Roman" w:cs="Times New Roman"/>
              <w:w w:val="111"/>
              <w:sz w:val="22"/>
              <w:szCs w:val="22"/>
            </w:rPr>
          </w:rPrChange>
        </w:rPr>
      </w:pPr>
      <w:r w:rsidRPr="004C2D1F">
        <w:rPr>
          <w:rFonts w:ascii="Times New Roman" w:hAnsi="Times New Roman" w:cs="Times New Roman"/>
          <w:w w:val="111"/>
          <w:sz w:val="22"/>
          <w:szCs w:val="22"/>
          <w:lang w:val="en-US"/>
          <w:rPrChange w:id="554" w:author="marie-helene" w:date="2012-04-11T17:39:00Z">
            <w:rPr>
              <w:rFonts w:ascii="Times New Roman" w:hAnsi="Times New Roman" w:cs="Times New Roman"/>
              <w:w w:val="111"/>
              <w:sz w:val="22"/>
              <w:szCs w:val="22"/>
            </w:rPr>
          </w:rPrChange>
        </w:rPr>
        <w:t>ARTICLE XI</w:t>
      </w:r>
    </w:p>
    <w:p w:rsidR="00172EB1" w:rsidRPr="004C2D1F" w:rsidRDefault="00172EB1">
      <w:pPr>
        <w:pStyle w:val="Corpsdetexte"/>
        <w:jc w:val="center"/>
        <w:rPr>
          <w:rFonts w:ascii="Times New Roman" w:hAnsi="Times New Roman" w:cs="Times New Roman"/>
          <w:w w:val="111"/>
          <w:lang w:val="en-US"/>
          <w:rPrChange w:id="555"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56" w:author="marie-helene" w:date="2012-04-11T17:39:00Z">
            <w:rPr>
              <w:rFonts w:ascii="Times New Roman" w:hAnsi="Times New Roman" w:cs="Times New Roman"/>
              <w:w w:val="111"/>
            </w:rPr>
          </w:rPrChange>
        </w:rPr>
        <w:t>Depositary</w:t>
      </w:r>
    </w:p>
    <w:p w:rsidR="00172EB1" w:rsidRPr="004C2D1F" w:rsidRDefault="00172EB1">
      <w:pPr>
        <w:pStyle w:val="Corpsdetexte"/>
        <w:rPr>
          <w:rFonts w:ascii="Times New Roman" w:hAnsi="Times New Roman" w:cs="Times New Roman"/>
          <w:w w:val="111"/>
          <w:lang w:val="en-US"/>
          <w:rPrChange w:id="557"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58" w:author="marie-helene" w:date="2012-04-11T17:39:00Z">
            <w:rPr>
              <w:rFonts w:ascii="Times New Roman" w:hAnsi="Times New Roman" w:cs="Times New Roman"/>
              <w:w w:val="111"/>
            </w:rPr>
          </w:rPrChange>
        </w:rPr>
        <w:t>1. This Agreement shall be deposited with the Government of France.</w:t>
      </w:r>
    </w:p>
    <w:p w:rsidR="00172EB1" w:rsidRPr="00D72892" w:rsidRDefault="00172EB1">
      <w:pPr>
        <w:pStyle w:val="Corpsdetexte"/>
        <w:rPr>
          <w:rFonts w:ascii="Times New Roman" w:hAnsi="Times New Roman" w:cs="Times New Roman"/>
          <w:w w:val="111"/>
          <w:lang w:val="en-US"/>
          <w:rPrChange w:id="559" w:author="marie-helene" w:date="2012-04-11T17:50:00Z">
            <w:rPr>
              <w:rFonts w:ascii="Times New Roman" w:hAnsi="Times New Roman" w:cs="Times New Roman"/>
              <w:w w:val="111"/>
            </w:rPr>
          </w:rPrChange>
        </w:rPr>
      </w:pPr>
      <w:r w:rsidRPr="00D72892">
        <w:rPr>
          <w:rFonts w:ascii="Times New Roman" w:hAnsi="Times New Roman" w:cs="Times New Roman"/>
          <w:w w:val="111"/>
          <w:lang w:val="en-US"/>
          <w:rPrChange w:id="560" w:author="marie-helene" w:date="2012-04-11T17:50:00Z">
            <w:rPr>
              <w:rFonts w:ascii="Times New Roman" w:hAnsi="Times New Roman" w:cs="Times New Roman"/>
              <w:w w:val="111"/>
            </w:rPr>
          </w:rPrChange>
        </w:rPr>
        <w:t>2.  The Secretary General of IALA shall:</w:t>
      </w:r>
    </w:p>
    <w:p w:rsidR="00172EB1" w:rsidRPr="004C2D1F" w:rsidRDefault="00172EB1">
      <w:pPr>
        <w:pStyle w:val="Corpsdetexte"/>
        <w:rPr>
          <w:rFonts w:ascii="Times New Roman" w:hAnsi="Times New Roman" w:cs="Times New Roman"/>
          <w:w w:val="111"/>
          <w:lang w:val="en-US"/>
          <w:rPrChange w:id="561" w:author="marie-helene" w:date="2012-04-11T17:39:00Z">
            <w:rPr>
              <w:rFonts w:ascii="Times New Roman" w:hAnsi="Times New Roman" w:cs="Times New Roman"/>
              <w:w w:val="111"/>
            </w:rPr>
          </w:rPrChange>
        </w:rPr>
      </w:pPr>
      <w:r w:rsidRPr="00D72892">
        <w:rPr>
          <w:rFonts w:ascii="Times New Roman" w:hAnsi="Times New Roman" w:cs="Times New Roman"/>
          <w:w w:val="111"/>
          <w:lang w:val="en-US"/>
          <w:rPrChange w:id="562" w:author="marie-helene" w:date="2012-04-11T17:50:00Z">
            <w:rPr>
              <w:rFonts w:ascii="Times New Roman" w:hAnsi="Times New Roman" w:cs="Times New Roman"/>
              <w:w w:val="111"/>
            </w:rPr>
          </w:rPrChange>
        </w:rPr>
        <w:t xml:space="preserve">     </w:t>
      </w:r>
      <w:r w:rsidRPr="004C2D1F">
        <w:rPr>
          <w:rFonts w:ascii="Times New Roman" w:hAnsi="Times New Roman" w:cs="Times New Roman"/>
          <w:w w:val="111"/>
          <w:lang w:val="en-US"/>
          <w:rPrChange w:id="563" w:author="marie-helene" w:date="2012-04-11T17:39:00Z">
            <w:rPr>
              <w:rFonts w:ascii="Times New Roman" w:hAnsi="Times New Roman" w:cs="Times New Roman"/>
              <w:w w:val="111"/>
            </w:rPr>
          </w:rPrChange>
        </w:rPr>
        <w:t>(a)</w:t>
      </w:r>
      <w:r w:rsidRPr="004C2D1F">
        <w:rPr>
          <w:rFonts w:ascii="Times New Roman" w:hAnsi="Times New Roman" w:cs="Times New Roman"/>
          <w:w w:val="111"/>
          <w:lang w:val="en-US"/>
          <w:rPrChange w:id="564" w:author="marie-helene" w:date="2012-04-11T17:39:00Z">
            <w:rPr>
              <w:rFonts w:ascii="Times New Roman" w:hAnsi="Times New Roman" w:cs="Times New Roman"/>
              <w:w w:val="111"/>
            </w:rPr>
          </w:rPrChange>
        </w:rPr>
        <w:tab/>
      </w:r>
      <w:proofErr w:type="gramStart"/>
      <w:r w:rsidRPr="004C2D1F">
        <w:rPr>
          <w:rFonts w:ascii="Times New Roman" w:hAnsi="Times New Roman" w:cs="Times New Roman"/>
          <w:w w:val="111"/>
          <w:lang w:val="en-US"/>
          <w:rPrChange w:id="565" w:author="marie-helene" w:date="2012-04-11T17:39:00Z">
            <w:rPr>
              <w:rFonts w:ascii="Times New Roman" w:hAnsi="Times New Roman" w:cs="Times New Roman"/>
              <w:w w:val="111"/>
            </w:rPr>
          </w:rPrChange>
        </w:rPr>
        <w:t>inform</w:t>
      </w:r>
      <w:proofErr w:type="gramEnd"/>
      <w:r w:rsidRPr="004C2D1F">
        <w:rPr>
          <w:rFonts w:ascii="Times New Roman" w:hAnsi="Times New Roman" w:cs="Times New Roman"/>
          <w:w w:val="111"/>
          <w:lang w:val="en-US"/>
          <w:rPrChange w:id="566" w:author="marie-helene" w:date="2012-04-11T17:39:00Z">
            <w:rPr>
              <w:rFonts w:ascii="Times New Roman" w:hAnsi="Times New Roman" w:cs="Times New Roman"/>
              <w:w w:val="111"/>
            </w:rPr>
          </w:rPrChange>
        </w:rPr>
        <w:t xml:space="preserve"> all States which have signed or  </w:t>
      </w:r>
      <w:r w:rsidRPr="004C2D1F">
        <w:rPr>
          <w:rFonts w:ascii="Times New Roman" w:hAnsi="Times New Roman" w:cs="Times New Roman"/>
          <w:w w:val="111"/>
          <w:lang w:val="en-US"/>
          <w:rPrChange w:id="567" w:author="marie-helene" w:date="2012-04-11T17:39:00Z">
            <w:rPr>
              <w:rFonts w:ascii="Times New Roman" w:hAnsi="Times New Roman" w:cs="Times New Roman"/>
              <w:w w:val="111"/>
            </w:rPr>
          </w:rPrChange>
        </w:rPr>
        <w:tab/>
        <w:t>acceded to this Agreement of:</w:t>
      </w:r>
    </w:p>
    <w:p w:rsidR="00172EB1" w:rsidRPr="004C2D1F" w:rsidRDefault="00172EB1">
      <w:pPr>
        <w:pStyle w:val="Corpsdetexte"/>
        <w:tabs>
          <w:tab w:val="left" w:pos="709"/>
          <w:tab w:val="left" w:pos="1134"/>
        </w:tabs>
        <w:ind w:left="720" w:hanging="11"/>
        <w:rPr>
          <w:rFonts w:ascii="Times New Roman" w:hAnsi="Times New Roman" w:cs="Times New Roman"/>
          <w:w w:val="111"/>
          <w:lang w:val="en-US"/>
          <w:rPrChange w:id="568"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69" w:author="marie-helene" w:date="2012-04-11T17:39:00Z">
            <w:rPr>
              <w:rFonts w:ascii="Times New Roman" w:hAnsi="Times New Roman" w:cs="Times New Roman"/>
              <w:w w:val="111"/>
            </w:rPr>
          </w:rPrChange>
        </w:rPr>
        <w:t>(</w:t>
      </w:r>
      <w:proofErr w:type="spellStart"/>
      <w:r w:rsidRPr="004C2D1F">
        <w:rPr>
          <w:rFonts w:ascii="Times New Roman" w:hAnsi="Times New Roman" w:cs="Times New Roman"/>
          <w:w w:val="111"/>
          <w:lang w:val="en-US"/>
          <w:rPrChange w:id="570" w:author="marie-helene" w:date="2012-04-11T17:39:00Z">
            <w:rPr>
              <w:rFonts w:ascii="Times New Roman" w:hAnsi="Times New Roman" w:cs="Times New Roman"/>
              <w:w w:val="111"/>
            </w:rPr>
          </w:rPrChange>
        </w:rPr>
        <w:t>i</w:t>
      </w:r>
      <w:proofErr w:type="spellEnd"/>
      <w:r w:rsidRPr="004C2D1F">
        <w:rPr>
          <w:rFonts w:ascii="Times New Roman" w:hAnsi="Times New Roman" w:cs="Times New Roman"/>
          <w:w w:val="111"/>
          <w:lang w:val="en-US"/>
          <w:rPrChange w:id="571" w:author="marie-helene" w:date="2012-04-11T17:39:00Z">
            <w:rPr>
              <w:rFonts w:ascii="Times New Roman" w:hAnsi="Times New Roman" w:cs="Times New Roman"/>
              <w:w w:val="111"/>
            </w:rPr>
          </w:rPrChange>
        </w:rPr>
        <w:t>)</w:t>
      </w:r>
      <w:r w:rsidRPr="004C2D1F">
        <w:rPr>
          <w:rFonts w:ascii="Times New Roman" w:hAnsi="Times New Roman" w:cs="Times New Roman"/>
          <w:w w:val="111"/>
          <w:lang w:val="en-US"/>
          <w:rPrChange w:id="572" w:author="marie-helene" w:date="2012-04-11T17:39:00Z">
            <w:rPr>
              <w:rFonts w:ascii="Times New Roman" w:hAnsi="Times New Roman" w:cs="Times New Roman"/>
              <w:w w:val="111"/>
            </w:rPr>
          </w:rPrChange>
        </w:rPr>
        <w:tab/>
      </w:r>
      <w:proofErr w:type="gramStart"/>
      <w:r w:rsidRPr="004C2D1F">
        <w:rPr>
          <w:rFonts w:ascii="Times New Roman" w:hAnsi="Times New Roman" w:cs="Times New Roman"/>
          <w:w w:val="111"/>
          <w:lang w:val="en-US"/>
          <w:rPrChange w:id="573" w:author="marie-helene" w:date="2012-04-11T17:39:00Z">
            <w:rPr>
              <w:rFonts w:ascii="Times New Roman" w:hAnsi="Times New Roman" w:cs="Times New Roman"/>
              <w:w w:val="111"/>
            </w:rPr>
          </w:rPrChange>
        </w:rPr>
        <w:t>each</w:t>
      </w:r>
      <w:proofErr w:type="gramEnd"/>
      <w:r w:rsidRPr="004C2D1F">
        <w:rPr>
          <w:rFonts w:ascii="Times New Roman" w:hAnsi="Times New Roman" w:cs="Times New Roman"/>
          <w:w w:val="111"/>
          <w:lang w:val="en-US"/>
          <w:rPrChange w:id="574" w:author="marie-helene" w:date="2012-04-11T17:39:00Z">
            <w:rPr>
              <w:rFonts w:ascii="Times New Roman" w:hAnsi="Times New Roman" w:cs="Times New Roman"/>
              <w:w w:val="111"/>
            </w:rPr>
          </w:rPrChange>
        </w:rPr>
        <w:t xml:space="preserve"> new signature or deposit of an </w:t>
      </w:r>
      <w:r w:rsidRPr="004C2D1F">
        <w:rPr>
          <w:rFonts w:ascii="Times New Roman" w:hAnsi="Times New Roman" w:cs="Times New Roman"/>
          <w:w w:val="111"/>
          <w:lang w:val="en-US"/>
          <w:rPrChange w:id="575" w:author="marie-helene" w:date="2012-04-11T17:39:00Z">
            <w:rPr>
              <w:rFonts w:ascii="Times New Roman" w:hAnsi="Times New Roman" w:cs="Times New Roman"/>
              <w:w w:val="111"/>
            </w:rPr>
          </w:rPrChange>
        </w:rPr>
        <w:tab/>
        <w:t xml:space="preserve">instrument of ratification, acceptance, </w:t>
      </w:r>
      <w:r w:rsidRPr="004C2D1F">
        <w:rPr>
          <w:rFonts w:ascii="Times New Roman" w:hAnsi="Times New Roman" w:cs="Times New Roman"/>
          <w:w w:val="111"/>
          <w:lang w:val="en-US"/>
          <w:rPrChange w:id="576" w:author="marie-helene" w:date="2012-04-11T17:39:00Z">
            <w:rPr>
              <w:rFonts w:ascii="Times New Roman" w:hAnsi="Times New Roman" w:cs="Times New Roman"/>
              <w:w w:val="111"/>
            </w:rPr>
          </w:rPrChange>
        </w:rPr>
        <w:tab/>
        <w:t xml:space="preserve">approval or accession, together with </w:t>
      </w:r>
      <w:r w:rsidRPr="004C2D1F">
        <w:rPr>
          <w:rFonts w:ascii="Times New Roman" w:hAnsi="Times New Roman" w:cs="Times New Roman"/>
          <w:w w:val="111"/>
          <w:lang w:val="en-US"/>
          <w:rPrChange w:id="577" w:author="marie-helene" w:date="2012-04-11T17:39:00Z">
            <w:rPr>
              <w:rFonts w:ascii="Times New Roman" w:hAnsi="Times New Roman" w:cs="Times New Roman"/>
              <w:w w:val="111"/>
            </w:rPr>
          </w:rPrChange>
        </w:rPr>
        <w:tab/>
        <w:t>the date thereof;</w:t>
      </w:r>
    </w:p>
    <w:p w:rsidR="00172EB1" w:rsidRPr="004C2D1F" w:rsidRDefault="00172EB1">
      <w:pPr>
        <w:pStyle w:val="Corpsdetexte"/>
        <w:tabs>
          <w:tab w:val="left" w:pos="709"/>
          <w:tab w:val="left" w:pos="1134"/>
        </w:tabs>
        <w:ind w:left="709"/>
        <w:rPr>
          <w:rFonts w:ascii="Times New Roman" w:hAnsi="Times New Roman" w:cs="Times New Roman"/>
          <w:w w:val="111"/>
          <w:lang w:val="en-US"/>
          <w:rPrChange w:id="578"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79" w:author="marie-helene" w:date="2012-04-11T17:39:00Z">
            <w:rPr>
              <w:rFonts w:ascii="Times New Roman" w:hAnsi="Times New Roman" w:cs="Times New Roman"/>
              <w:w w:val="111"/>
            </w:rPr>
          </w:rPrChange>
        </w:rPr>
        <w:t>(ii)</w:t>
      </w:r>
      <w:r w:rsidRPr="004C2D1F">
        <w:rPr>
          <w:rFonts w:ascii="Times New Roman" w:hAnsi="Times New Roman" w:cs="Times New Roman"/>
          <w:w w:val="111"/>
          <w:lang w:val="en-US"/>
          <w:rPrChange w:id="580" w:author="marie-helene" w:date="2012-04-11T17:39:00Z">
            <w:rPr>
              <w:rFonts w:ascii="Times New Roman" w:hAnsi="Times New Roman" w:cs="Times New Roman"/>
              <w:w w:val="111"/>
            </w:rPr>
          </w:rPrChange>
        </w:rPr>
        <w:tab/>
      </w:r>
      <w:proofErr w:type="gramStart"/>
      <w:r w:rsidRPr="004C2D1F">
        <w:rPr>
          <w:rFonts w:ascii="Times New Roman" w:hAnsi="Times New Roman" w:cs="Times New Roman"/>
          <w:w w:val="111"/>
          <w:lang w:val="en-US"/>
          <w:rPrChange w:id="581" w:author="marie-helene" w:date="2012-04-11T17:39:00Z">
            <w:rPr>
              <w:rFonts w:ascii="Times New Roman" w:hAnsi="Times New Roman" w:cs="Times New Roman"/>
              <w:w w:val="111"/>
            </w:rPr>
          </w:rPrChange>
        </w:rPr>
        <w:t>the</w:t>
      </w:r>
      <w:proofErr w:type="gramEnd"/>
      <w:r w:rsidRPr="004C2D1F">
        <w:rPr>
          <w:rFonts w:ascii="Times New Roman" w:hAnsi="Times New Roman" w:cs="Times New Roman"/>
          <w:w w:val="111"/>
          <w:lang w:val="en-US"/>
          <w:rPrChange w:id="582" w:author="marie-helene" w:date="2012-04-11T17:39:00Z">
            <w:rPr>
              <w:rFonts w:ascii="Times New Roman" w:hAnsi="Times New Roman" w:cs="Times New Roman"/>
              <w:w w:val="111"/>
            </w:rPr>
          </w:rPrChange>
        </w:rPr>
        <w:t xml:space="preserve"> date of entry into force of this </w:t>
      </w:r>
      <w:r w:rsidRPr="004C2D1F">
        <w:rPr>
          <w:rFonts w:ascii="Times New Roman" w:hAnsi="Times New Roman" w:cs="Times New Roman"/>
          <w:w w:val="111"/>
          <w:lang w:val="en-US"/>
          <w:rPrChange w:id="583" w:author="marie-helene" w:date="2012-04-11T17:39:00Z">
            <w:rPr>
              <w:rFonts w:ascii="Times New Roman" w:hAnsi="Times New Roman" w:cs="Times New Roman"/>
              <w:w w:val="111"/>
            </w:rPr>
          </w:rPrChange>
        </w:rPr>
        <w:tab/>
        <w:t>Agreement;</w:t>
      </w:r>
    </w:p>
    <w:p w:rsidR="00172EB1" w:rsidRPr="004C2D1F" w:rsidRDefault="00172EB1">
      <w:pPr>
        <w:pStyle w:val="Corpsdetexte"/>
        <w:tabs>
          <w:tab w:val="left" w:pos="709"/>
          <w:tab w:val="left" w:pos="1134"/>
        </w:tabs>
        <w:ind w:left="720"/>
        <w:rPr>
          <w:rFonts w:ascii="Times New Roman" w:hAnsi="Times New Roman" w:cs="Times New Roman"/>
          <w:w w:val="111"/>
          <w:lang w:val="en-US"/>
          <w:rPrChange w:id="584"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85" w:author="marie-helene" w:date="2012-04-11T17:39:00Z">
            <w:rPr>
              <w:rFonts w:ascii="Times New Roman" w:hAnsi="Times New Roman" w:cs="Times New Roman"/>
              <w:w w:val="111"/>
            </w:rPr>
          </w:rPrChange>
        </w:rPr>
        <w:t xml:space="preserve">(iii) the deposit of any instrument of </w:t>
      </w:r>
      <w:r w:rsidRPr="004C2D1F">
        <w:rPr>
          <w:rFonts w:ascii="Times New Roman" w:hAnsi="Times New Roman" w:cs="Times New Roman"/>
          <w:w w:val="111"/>
          <w:lang w:val="en-US"/>
          <w:rPrChange w:id="586" w:author="marie-helene" w:date="2012-04-11T17:39:00Z">
            <w:rPr>
              <w:rFonts w:ascii="Times New Roman" w:hAnsi="Times New Roman" w:cs="Times New Roman"/>
              <w:w w:val="111"/>
            </w:rPr>
          </w:rPrChange>
        </w:rPr>
        <w:tab/>
        <w:t xml:space="preserve">denunciation of this Agreement, </w:t>
      </w:r>
      <w:r w:rsidRPr="004C2D1F">
        <w:rPr>
          <w:rFonts w:ascii="Times New Roman" w:hAnsi="Times New Roman" w:cs="Times New Roman"/>
          <w:w w:val="111"/>
          <w:lang w:val="en-US"/>
          <w:rPrChange w:id="587" w:author="marie-helene" w:date="2012-04-11T17:39:00Z">
            <w:rPr>
              <w:rFonts w:ascii="Times New Roman" w:hAnsi="Times New Roman" w:cs="Times New Roman"/>
              <w:w w:val="111"/>
            </w:rPr>
          </w:rPrChange>
        </w:rPr>
        <w:tab/>
        <w:t xml:space="preserve">together with the date of the deposit </w:t>
      </w:r>
      <w:r w:rsidRPr="004C2D1F">
        <w:rPr>
          <w:rFonts w:ascii="Times New Roman" w:hAnsi="Times New Roman" w:cs="Times New Roman"/>
          <w:w w:val="111"/>
          <w:lang w:val="en-US"/>
          <w:rPrChange w:id="588" w:author="marie-helene" w:date="2012-04-11T17:39:00Z">
            <w:rPr>
              <w:rFonts w:ascii="Times New Roman" w:hAnsi="Times New Roman" w:cs="Times New Roman"/>
              <w:w w:val="111"/>
            </w:rPr>
          </w:rPrChange>
        </w:rPr>
        <w:tab/>
        <w:t xml:space="preserve">and the date on which denunciation </w:t>
      </w:r>
      <w:r w:rsidRPr="004C2D1F">
        <w:rPr>
          <w:rFonts w:ascii="Times New Roman" w:hAnsi="Times New Roman" w:cs="Times New Roman"/>
          <w:w w:val="111"/>
          <w:lang w:val="en-US"/>
          <w:rPrChange w:id="589" w:author="marie-helene" w:date="2012-04-11T17:39:00Z">
            <w:rPr>
              <w:rFonts w:ascii="Times New Roman" w:hAnsi="Times New Roman" w:cs="Times New Roman"/>
              <w:w w:val="111"/>
            </w:rPr>
          </w:rPrChange>
        </w:rPr>
        <w:tab/>
        <w:t xml:space="preserve">takes effect; and </w:t>
      </w:r>
    </w:p>
    <w:p w:rsidR="00172EB1" w:rsidRPr="004C2D1F" w:rsidRDefault="00172EB1">
      <w:pPr>
        <w:pStyle w:val="Corpsdetexte"/>
        <w:tabs>
          <w:tab w:val="left" w:pos="709"/>
          <w:tab w:val="left" w:pos="1134"/>
        </w:tabs>
        <w:ind w:left="1134" w:hanging="414"/>
        <w:rPr>
          <w:rFonts w:ascii="Times New Roman" w:hAnsi="Times New Roman" w:cs="Times New Roman"/>
          <w:w w:val="111"/>
          <w:lang w:val="en-US"/>
          <w:rPrChange w:id="590"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91" w:author="marie-helene" w:date="2012-04-11T17:39:00Z">
            <w:rPr>
              <w:rFonts w:ascii="Times New Roman" w:hAnsi="Times New Roman" w:cs="Times New Roman"/>
              <w:w w:val="111"/>
            </w:rPr>
          </w:rPrChange>
        </w:rPr>
        <w:t>(iv)</w:t>
      </w:r>
      <w:r w:rsidRPr="004C2D1F">
        <w:rPr>
          <w:rFonts w:ascii="Times New Roman" w:hAnsi="Times New Roman" w:cs="Times New Roman"/>
          <w:w w:val="111"/>
          <w:lang w:val="en-US"/>
          <w:rPrChange w:id="592" w:author="marie-helene" w:date="2012-04-11T17:39:00Z">
            <w:rPr>
              <w:rFonts w:ascii="Times New Roman" w:hAnsi="Times New Roman" w:cs="Times New Roman"/>
              <w:w w:val="111"/>
            </w:rPr>
          </w:rPrChange>
        </w:rPr>
        <w:tab/>
      </w:r>
      <w:proofErr w:type="gramStart"/>
      <w:r w:rsidRPr="004C2D1F">
        <w:rPr>
          <w:rFonts w:ascii="Times New Roman" w:hAnsi="Times New Roman" w:cs="Times New Roman"/>
          <w:w w:val="111"/>
          <w:lang w:val="en-US"/>
          <w:rPrChange w:id="593" w:author="marie-helene" w:date="2012-04-11T17:39:00Z">
            <w:rPr>
              <w:rFonts w:ascii="Times New Roman" w:hAnsi="Times New Roman" w:cs="Times New Roman"/>
              <w:w w:val="111"/>
            </w:rPr>
          </w:rPrChange>
        </w:rPr>
        <w:t>other</w:t>
      </w:r>
      <w:proofErr w:type="gramEnd"/>
      <w:r w:rsidRPr="004C2D1F">
        <w:rPr>
          <w:rFonts w:ascii="Times New Roman" w:hAnsi="Times New Roman" w:cs="Times New Roman"/>
          <w:w w:val="111"/>
          <w:lang w:val="en-US"/>
          <w:rPrChange w:id="594" w:author="marie-helene" w:date="2012-04-11T17:39:00Z">
            <w:rPr>
              <w:rFonts w:ascii="Times New Roman" w:hAnsi="Times New Roman" w:cs="Times New Roman"/>
              <w:w w:val="111"/>
            </w:rPr>
          </w:rPrChange>
        </w:rPr>
        <w:t xml:space="preserve"> declarations and notification received pursuant to this Agreement.</w:t>
      </w:r>
    </w:p>
    <w:p w:rsidR="00172EB1" w:rsidRPr="004C2D1F" w:rsidRDefault="00172EB1">
      <w:pPr>
        <w:pStyle w:val="Corpsdetexte"/>
        <w:tabs>
          <w:tab w:val="left" w:pos="709"/>
          <w:tab w:val="left" w:pos="1134"/>
        </w:tabs>
        <w:rPr>
          <w:rFonts w:ascii="Times New Roman" w:hAnsi="Times New Roman" w:cs="Times New Roman"/>
          <w:w w:val="111"/>
          <w:lang w:val="en-US"/>
          <w:rPrChange w:id="595" w:author="marie-helene" w:date="2012-04-11T17:39:00Z">
            <w:rPr>
              <w:rFonts w:ascii="Times New Roman" w:hAnsi="Times New Roman" w:cs="Times New Roman"/>
              <w:w w:val="111"/>
            </w:rPr>
          </w:rPrChange>
        </w:rPr>
      </w:pPr>
      <w:r w:rsidRPr="004C2D1F">
        <w:rPr>
          <w:rFonts w:ascii="Times New Roman" w:hAnsi="Times New Roman" w:cs="Times New Roman"/>
          <w:w w:val="111"/>
          <w:lang w:val="en-US"/>
          <w:rPrChange w:id="596" w:author="marie-helene" w:date="2012-04-11T17:39:00Z">
            <w:rPr>
              <w:rFonts w:ascii="Times New Roman" w:hAnsi="Times New Roman" w:cs="Times New Roman"/>
              <w:w w:val="111"/>
            </w:rPr>
          </w:rPrChange>
        </w:rPr>
        <w:t xml:space="preserve">     (b)</w:t>
      </w:r>
      <w:r w:rsidRPr="004C2D1F">
        <w:rPr>
          <w:rFonts w:ascii="Times New Roman" w:hAnsi="Times New Roman" w:cs="Times New Roman"/>
          <w:w w:val="111"/>
          <w:lang w:val="en-US"/>
          <w:rPrChange w:id="597" w:author="marie-helene" w:date="2012-04-11T17:39:00Z">
            <w:rPr>
              <w:rFonts w:ascii="Times New Roman" w:hAnsi="Times New Roman" w:cs="Times New Roman"/>
              <w:w w:val="111"/>
            </w:rPr>
          </w:rPrChange>
        </w:rPr>
        <w:tab/>
      </w:r>
      <w:proofErr w:type="gramStart"/>
      <w:r w:rsidRPr="004C2D1F">
        <w:rPr>
          <w:rFonts w:ascii="Times New Roman" w:hAnsi="Times New Roman" w:cs="Times New Roman"/>
          <w:w w:val="111"/>
          <w:lang w:val="en-US"/>
          <w:rPrChange w:id="598" w:author="marie-helene" w:date="2012-04-11T17:39:00Z">
            <w:rPr>
              <w:rFonts w:ascii="Times New Roman" w:hAnsi="Times New Roman" w:cs="Times New Roman"/>
              <w:w w:val="111"/>
            </w:rPr>
          </w:rPrChange>
        </w:rPr>
        <w:t>transmit</w:t>
      </w:r>
      <w:proofErr w:type="gramEnd"/>
      <w:r w:rsidRPr="004C2D1F">
        <w:rPr>
          <w:rFonts w:ascii="Times New Roman" w:hAnsi="Times New Roman" w:cs="Times New Roman"/>
          <w:w w:val="111"/>
          <w:lang w:val="en-US"/>
          <w:rPrChange w:id="599" w:author="marie-helene" w:date="2012-04-11T17:39:00Z">
            <w:rPr>
              <w:rFonts w:ascii="Times New Roman" w:hAnsi="Times New Roman" w:cs="Times New Roman"/>
              <w:w w:val="111"/>
            </w:rPr>
          </w:rPrChange>
        </w:rPr>
        <w:t xml:space="preserve"> certified true copies of this </w:t>
      </w:r>
      <w:r w:rsidRPr="004C2D1F">
        <w:rPr>
          <w:rFonts w:ascii="Times New Roman" w:hAnsi="Times New Roman" w:cs="Times New Roman"/>
          <w:w w:val="111"/>
          <w:lang w:val="en-US"/>
          <w:rPrChange w:id="600" w:author="marie-helene" w:date="2012-04-11T17:39:00Z">
            <w:rPr>
              <w:rFonts w:ascii="Times New Roman" w:hAnsi="Times New Roman" w:cs="Times New Roman"/>
              <w:w w:val="111"/>
            </w:rPr>
          </w:rPrChange>
        </w:rPr>
        <w:tab/>
        <w:t xml:space="preserve">Agreement to all States that have signed </w:t>
      </w:r>
      <w:r w:rsidRPr="004C2D1F">
        <w:rPr>
          <w:rFonts w:ascii="Times New Roman" w:hAnsi="Times New Roman" w:cs="Times New Roman"/>
          <w:w w:val="111"/>
          <w:lang w:val="en-US"/>
          <w:rPrChange w:id="601" w:author="marie-helene" w:date="2012-04-11T17:39:00Z">
            <w:rPr>
              <w:rFonts w:ascii="Times New Roman" w:hAnsi="Times New Roman" w:cs="Times New Roman"/>
              <w:w w:val="111"/>
            </w:rPr>
          </w:rPrChange>
        </w:rPr>
        <w:tab/>
        <w:t>or acceded to this Agreement</w:t>
      </w:r>
    </w:p>
    <w:p w:rsidR="00172EB1" w:rsidRPr="00D72892" w:rsidRDefault="00172EB1">
      <w:pPr>
        <w:pStyle w:val="Corpsdetexte"/>
        <w:tabs>
          <w:tab w:val="left" w:pos="709"/>
          <w:tab w:val="left" w:pos="1134"/>
        </w:tabs>
        <w:rPr>
          <w:ins w:id="602" w:author="rootsib" w:date="2012-04-11T14:27:00Z"/>
          <w:rFonts w:ascii="Times New Roman" w:hAnsi="Times New Roman" w:cs="Times New Roman"/>
          <w:w w:val="111"/>
          <w:lang w:val="en-US"/>
          <w:rPrChange w:id="603" w:author="marie-helene" w:date="2012-04-11T17:50:00Z">
            <w:rPr>
              <w:ins w:id="604" w:author="rootsib" w:date="2012-04-11T14:27:00Z"/>
              <w:rFonts w:ascii="Times New Roman" w:hAnsi="Times New Roman" w:cs="Times New Roman"/>
              <w:w w:val="111"/>
            </w:rPr>
          </w:rPrChange>
        </w:rPr>
      </w:pPr>
      <w:r w:rsidRPr="00D72892">
        <w:rPr>
          <w:rFonts w:ascii="Times New Roman" w:hAnsi="Times New Roman" w:cs="Times New Roman"/>
          <w:w w:val="111"/>
          <w:lang w:val="en-US"/>
          <w:rPrChange w:id="605" w:author="marie-helene" w:date="2012-04-11T17:50:00Z">
            <w:rPr>
              <w:rFonts w:ascii="Times New Roman" w:hAnsi="Times New Roman" w:cs="Times New Roman"/>
              <w:w w:val="111"/>
            </w:rPr>
          </w:rPrChange>
        </w:rPr>
        <w:t xml:space="preserve">3.  A certified true copy of this Agreement shall also be transmitted to the Secretary General of IMO with a request for action as appropriate </w:t>
      </w:r>
      <w:proofErr w:type="spellStart"/>
      <w:r w:rsidRPr="00D72892">
        <w:rPr>
          <w:rFonts w:ascii="Times New Roman" w:hAnsi="Times New Roman" w:cs="Times New Roman"/>
          <w:w w:val="111"/>
          <w:lang w:val="en-US"/>
          <w:rPrChange w:id="606" w:author="marie-helene" w:date="2012-04-11T17:50:00Z">
            <w:rPr>
              <w:rFonts w:ascii="Times New Roman" w:hAnsi="Times New Roman" w:cs="Times New Roman"/>
              <w:w w:val="111"/>
            </w:rPr>
          </w:rPrChange>
        </w:rPr>
        <w:t>andcirculation</w:t>
      </w:r>
      <w:proofErr w:type="spellEnd"/>
      <w:r w:rsidRPr="00D72892">
        <w:rPr>
          <w:rFonts w:ascii="Times New Roman" w:hAnsi="Times New Roman" w:cs="Times New Roman"/>
          <w:w w:val="111"/>
          <w:lang w:val="en-US"/>
          <w:rPrChange w:id="607" w:author="marie-helene" w:date="2012-04-11T17:50:00Z">
            <w:rPr>
              <w:rFonts w:ascii="Times New Roman" w:hAnsi="Times New Roman" w:cs="Times New Roman"/>
              <w:w w:val="111"/>
            </w:rPr>
          </w:rPrChange>
        </w:rPr>
        <w:t xml:space="preserve"> to all member-governments of that </w:t>
      </w:r>
      <w:proofErr w:type="spellStart"/>
      <w:r w:rsidRPr="00D72892">
        <w:rPr>
          <w:rFonts w:ascii="Times New Roman" w:hAnsi="Times New Roman" w:cs="Times New Roman"/>
          <w:w w:val="111"/>
          <w:lang w:val="en-US"/>
          <w:rPrChange w:id="608" w:author="marie-helene" w:date="2012-04-11T17:50:00Z">
            <w:rPr>
              <w:rFonts w:ascii="Times New Roman" w:hAnsi="Times New Roman" w:cs="Times New Roman"/>
              <w:w w:val="111"/>
            </w:rPr>
          </w:rPrChange>
        </w:rPr>
        <w:t>Organisation</w:t>
      </w:r>
      <w:proofErr w:type="spellEnd"/>
      <w:r w:rsidRPr="00D72892">
        <w:rPr>
          <w:rFonts w:ascii="Times New Roman" w:hAnsi="Times New Roman" w:cs="Times New Roman"/>
          <w:w w:val="111"/>
          <w:lang w:val="en-US"/>
          <w:rPrChange w:id="609" w:author="marie-helene" w:date="2012-04-11T17:50:00Z">
            <w:rPr>
              <w:rFonts w:ascii="Times New Roman" w:hAnsi="Times New Roman" w:cs="Times New Roman"/>
              <w:w w:val="111"/>
            </w:rPr>
          </w:rPrChange>
        </w:rPr>
        <w:t>.</w:t>
      </w:r>
    </w:p>
    <w:p w:rsidR="00172EB1" w:rsidRPr="00D72892" w:rsidRDefault="00172EB1">
      <w:pPr>
        <w:pStyle w:val="Corpsdetexte"/>
        <w:numPr>
          <w:ins w:id="610" w:author="rootsib" w:date="2012-04-11T14:27:00Z"/>
        </w:numPr>
        <w:tabs>
          <w:tab w:val="left" w:pos="709"/>
          <w:tab w:val="left" w:pos="1134"/>
        </w:tabs>
        <w:rPr>
          <w:rFonts w:ascii="Times New Roman" w:hAnsi="Times New Roman" w:cs="Times New Roman"/>
          <w:w w:val="111"/>
          <w:lang w:val="en-US"/>
          <w:rPrChange w:id="611" w:author="marie-helene" w:date="2012-04-11T17:50:00Z">
            <w:rPr>
              <w:rFonts w:ascii="Times New Roman" w:hAnsi="Times New Roman" w:cs="Times New Roman"/>
              <w:w w:val="111"/>
            </w:rPr>
          </w:rPrChange>
        </w:rPr>
      </w:pPr>
    </w:p>
    <w:p w:rsidR="00172EB1" w:rsidRDefault="00172EB1">
      <w:pPr>
        <w:pStyle w:val="Article"/>
        <w:rPr>
          <w:rFonts w:ascii="Times New Roman" w:hAnsi="Times New Roman" w:cs="Times New Roman"/>
          <w:b w:val="0"/>
          <w:bCs w:val="0"/>
        </w:rPr>
      </w:pPr>
      <w:r>
        <w:rPr>
          <w:rFonts w:ascii="Times New Roman" w:hAnsi="Times New Roman" w:cs="Times New Roman"/>
          <w:b w:val="0"/>
          <w:bCs w:val="0"/>
        </w:rPr>
        <w:t>ARTICLE</w:t>
      </w:r>
      <w:ins w:id="612" w:author="rootsib" w:date="2012-04-11T14:29:00Z">
        <w:r>
          <w:rPr>
            <w:rFonts w:ascii="Times New Roman" w:hAnsi="Times New Roman" w:cs="Times New Roman"/>
            <w:b w:val="0"/>
            <w:bCs w:val="0"/>
          </w:rPr>
          <w:t xml:space="preserve"> </w:t>
        </w:r>
      </w:ins>
      <w:r>
        <w:rPr>
          <w:rFonts w:ascii="Times New Roman" w:hAnsi="Times New Roman" w:cs="Times New Roman"/>
          <w:b w:val="0"/>
          <w:bCs w:val="0"/>
          <w:w w:val="103"/>
        </w:rPr>
        <w:t>XII</w:t>
      </w:r>
    </w:p>
    <w:p w:rsidR="00172EB1" w:rsidRPr="004C2D1F" w:rsidRDefault="00172EB1">
      <w:pPr>
        <w:pStyle w:val="Corpsdetexte"/>
        <w:rPr>
          <w:rFonts w:ascii="Times New Roman" w:hAnsi="Times New Roman" w:cs="Times New Roman"/>
          <w:w w:val="111"/>
          <w:sz w:val="15"/>
          <w:szCs w:val="15"/>
          <w:lang w:val="en-US"/>
          <w:rPrChange w:id="613" w:author="marie-helene" w:date="2012-04-11T17:39:00Z">
            <w:rPr>
              <w:rFonts w:ascii="Times New Roman" w:hAnsi="Times New Roman" w:cs="Times New Roman"/>
              <w:w w:val="111"/>
              <w:sz w:val="15"/>
              <w:szCs w:val="15"/>
            </w:rPr>
          </w:rPrChange>
        </w:rPr>
      </w:pPr>
      <w:r w:rsidRPr="004C2D1F">
        <w:rPr>
          <w:rFonts w:ascii="Times New Roman" w:hAnsi="Times New Roman" w:cs="Times New Roman"/>
          <w:lang w:val="en-US"/>
          <w:rPrChange w:id="614" w:author="marie-helene" w:date="2012-04-11T17:39:00Z">
            <w:rPr>
              <w:rFonts w:ascii="Times New Roman" w:hAnsi="Times New Roman" w:cs="Times New Roman"/>
            </w:rPr>
          </w:rPrChange>
        </w:rPr>
        <w:t>This</w:t>
      </w:r>
      <w:ins w:id="615" w:author="rootsib" w:date="2012-04-11T14:22:00Z">
        <w:r w:rsidRPr="004C2D1F">
          <w:rPr>
            <w:rFonts w:ascii="Times New Roman" w:hAnsi="Times New Roman" w:cs="Times New Roman"/>
            <w:lang w:val="en-US"/>
            <w:rPrChange w:id="616" w:author="marie-helene" w:date="2012-04-11T17:39:00Z">
              <w:rPr>
                <w:rFonts w:ascii="Times New Roman" w:hAnsi="Times New Roman" w:cs="Times New Roman"/>
              </w:rPr>
            </w:rPrChange>
          </w:rPr>
          <w:t xml:space="preserve"> </w:t>
        </w:r>
      </w:ins>
      <w:r w:rsidRPr="004C2D1F">
        <w:rPr>
          <w:rFonts w:ascii="Times New Roman" w:hAnsi="Times New Roman" w:cs="Times New Roman"/>
          <w:w w:val="113"/>
          <w:lang w:val="en-US"/>
          <w:rPrChange w:id="617" w:author="marie-helene" w:date="2012-04-11T17:39:00Z">
            <w:rPr>
              <w:rFonts w:ascii="Times New Roman" w:hAnsi="Times New Roman" w:cs="Times New Roman"/>
              <w:w w:val="113"/>
            </w:rPr>
          </w:rPrChange>
        </w:rPr>
        <w:t>Agreement</w:t>
      </w:r>
      <w:ins w:id="618" w:author="rootsib" w:date="2012-04-11T14:23:00Z">
        <w:r w:rsidRPr="004C2D1F">
          <w:rPr>
            <w:rFonts w:ascii="Times New Roman" w:hAnsi="Times New Roman" w:cs="Times New Roman"/>
            <w:w w:val="113"/>
            <w:lang w:val="en-US"/>
            <w:rPrChange w:id="619" w:author="marie-helene" w:date="2012-04-11T17:39:00Z">
              <w:rPr>
                <w:rFonts w:ascii="Times New Roman" w:hAnsi="Times New Roman" w:cs="Times New Roman"/>
                <w:w w:val="113"/>
              </w:rPr>
            </w:rPrChange>
          </w:rPr>
          <w:t xml:space="preserve"> </w:t>
        </w:r>
      </w:ins>
      <w:r w:rsidRPr="004C2D1F">
        <w:rPr>
          <w:rFonts w:ascii="Times New Roman" w:hAnsi="Times New Roman" w:cs="Times New Roman"/>
          <w:lang w:val="en-US"/>
          <w:rPrChange w:id="620" w:author="marie-helene" w:date="2012-04-11T17:39:00Z">
            <w:rPr>
              <w:rFonts w:ascii="Times New Roman" w:hAnsi="Times New Roman" w:cs="Times New Roman"/>
            </w:rPr>
          </w:rPrChange>
        </w:rPr>
        <w:t>done in</w:t>
      </w:r>
      <w:ins w:id="621" w:author="rootsib" w:date="2012-04-11T14:23:00Z">
        <w:r w:rsidRPr="004C2D1F">
          <w:rPr>
            <w:rFonts w:ascii="Times New Roman" w:hAnsi="Times New Roman" w:cs="Times New Roman"/>
            <w:lang w:val="en-US"/>
            <w:rPrChange w:id="622" w:author="marie-helene" w:date="2012-04-11T17:39:00Z">
              <w:rPr>
                <w:rFonts w:ascii="Times New Roman" w:hAnsi="Times New Roman" w:cs="Times New Roman"/>
              </w:rPr>
            </w:rPrChange>
          </w:rPr>
          <w:t xml:space="preserve"> </w:t>
        </w:r>
      </w:ins>
      <w:r w:rsidRPr="004C2D1F">
        <w:rPr>
          <w:rFonts w:ascii="Times New Roman" w:hAnsi="Times New Roman" w:cs="Times New Roman"/>
          <w:spacing w:val="37"/>
          <w:lang w:val="en-US"/>
          <w:rPrChange w:id="623" w:author="marie-helene" w:date="2012-04-11T17:39:00Z">
            <w:rPr>
              <w:rFonts w:ascii="Times New Roman" w:hAnsi="Times New Roman" w:cs="Times New Roman"/>
              <w:spacing w:val="37"/>
            </w:rPr>
          </w:rPrChange>
        </w:rPr>
        <w:t xml:space="preserve">St </w:t>
      </w:r>
      <w:proofErr w:type="spellStart"/>
      <w:r w:rsidRPr="004C2D1F">
        <w:rPr>
          <w:rFonts w:ascii="Times New Roman" w:hAnsi="Times New Roman" w:cs="Times New Roman"/>
          <w:spacing w:val="37"/>
          <w:lang w:val="en-US"/>
          <w:rPrChange w:id="624" w:author="marie-helene" w:date="2012-04-11T17:39:00Z">
            <w:rPr>
              <w:rFonts w:ascii="Times New Roman" w:hAnsi="Times New Roman" w:cs="Times New Roman"/>
              <w:spacing w:val="37"/>
            </w:rPr>
          </w:rPrChange>
        </w:rPr>
        <w:t>Germain</w:t>
      </w:r>
      <w:proofErr w:type="spellEnd"/>
      <w:r w:rsidRPr="004C2D1F">
        <w:rPr>
          <w:rFonts w:ascii="Times New Roman" w:hAnsi="Times New Roman" w:cs="Times New Roman"/>
          <w:spacing w:val="37"/>
          <w:lang w:val="en-US"/>
          <w:rPrChange w:id="625" w:author="marie-helene" w:date="2012-04-11T17:39:00Z">
            <w:rPr>
              <w:rFonts w:ascii="Times New Roman" w:hAnsi="Times New Roman" w:cs="Times New Roman"/>
              <w:spacing w:val="37"/>
            </w:rPr>
          </w:rPrChange>
        </w:rPr>
        <w:t xml:space="preserve"> en </w:t>
      </w:r>
      <w:proofErr w:type="spellStart"/>
      <w:r w:rsidRPr="004C2D1F">
        <w:rPr>
          <w:rFonts w:ascii="Times New Roman" w:hAnsi="Times New Roman" w:cs="Times New Roman"/>
          <w:spacing w:val="37"/>
          <w:lang w:val="en-US"/>
          <w:rPrChange w:id="626" w:author="marie-helene" w:date="2012-04-11T17:39:00Z">
            <w:rPr>
              <w:rFonts w:ascii="Times New Roman" w:hAnsi="Times New Roman" w:cs="Times New Roman"/>
              <w:spacing w:val="37"/>
            </w:rPr>
          </w:rPrChange>
        </w:rPr>
        <w:t>Laye</w:t>
      </w:r>
      <w:proofErr w:type="spellEnd"/>
      <w:r w:rsidRPr="004C2D1F">
        <w:rPr>
          <w:rFonts w:ascii="Times New Roman" w:hAnsi="Times New Roman" w:cs="Times New Roman"/>
          <w:spacing w:val="37"/>
          <w:lang w:val="en-US"/>
          <w:rPrChange w:id="627" w:author="marie-helene" w:date="2012-04-11T17:39:00Z">
            <w:rPr>
              <w:rFonts w:ascii="Times New Roman" w:hAnsi="Times New Roman" w:cs="Times New Roman"/>
              <w:spacing w:val="37"/>
            </w:rPr>
          </w:rPrChange>
        </w:rPr>
        <w:t xml:space="preserve"> </w:t>
      </w:r>
      <w:proofErr w:type="gramStart"/>
      <w:r w:rsidRPr="004C2D1F">
        <w:rPr>
          <w:rFonts w:ascii="Times New Roman" w:hAnsi="Times New Roman" w:cs="Times New Roman"/>
          <w:spacing w:val="37"/>
          <w:lang w:val="en-US"/>
          <w:rPrChange w:id="628" w:author="marie-helene" w:date="2012-04-11T17:39:00Z">
            <w:rPr>
              <w:rFonts w:ascii="Times New Roman" w:hAnsi="Times New Roman" w:cs="Times New Roman"/>
              <w:spacing w:val="37"/>
            </w:rPr>
          </w:rPrChange>
        </w:rPr>
        <w:t xml:space="preserve">France </w:t>
      </w:r>
      <w:r w:rsidRPr="004C2D1F">
        <w:rPr>
          <w:rFonts w:ascii="Times New Roman" w:hAnsi="Times New Roman" w:cs="Times New Roman"/>
          <w:spacing w:val="16"/>
          <w:w w:val="117"/>
          <w:lang w:val="en-US"/>
          <w:rPrChange w:id="629" w:author="marie-helene" w:date="2012-04-11T17:39:00Z">
            <w:rPr>
              <w:rFonts w:ascii="Times New Roman" w:hAnsi="Times New Roman" w:cs="Times New Roman"/>
              <w:spacing w:val="16"/>
              <w:w w:val="117"/>
            </w:rPr>
          </w:rPrChange>
        </w:rPr>
        <w:t xml:space="preserve"> ….</w:t>
      </w:r>
      <w:proofErr w:type="gramEnd"/>
      <w:r w:rsidRPr="004C2D1F">
        <w:rPr>
          <w:rFonts w:ascii="Times New Roman" w:hAnsi="Times New Roman" w:cs="Times New Roman"/>
          <w:spacing w:val="16"/>
          <w:w w:val="117"/>
          <w:lang w:val="en-US"/>
          <w:rPrChange w:id="630" w:author="marie-helene" w:date="2012-04-11T17:39:00Z">
            <w:rPr>
              <w:rFonts w:ascii="Times New Roman" w:hAnsi="Times New Roman" w:cs="Times New Roman"/>
              <w:spacing w:val="16"/>
              <w:w w:val="117"/>
            </w:rPr>
          </w:rPrChange>
        </w:rPr>
        <w:t xml:space="preserve"> June 2012 </w:t>
      </w:r>
      <w:r w:rsidRPr="004C2D1F">
        <w:rPr>
          <w:rFonts w:ascii="Times New Roman" w:hAnsi="Times New Roman" w:cs="Times New Roman"/>
          <w:lang w:val="en-US"/>
          <w:rPrChange w:id="631" w:author="marie-helene" w:date="2012-04-11T17:39:00Z">
            <w:rPr>
              <w:rFonts w:ascii="Times New Roman" w:hAnsi="Times New Roman" w:cs="Times New Roman"/>
            </w:rPr>
          </w:rPrChange>
        </w:rPr>
        <w:t>is</w:t>
      </w:r>
      <w:ins w:id="632" w:author="rootsib" w:date="2012-04-11T14:23:00Z">
        <w:r w:rsidRPr="004C2D1F">
          <w:rPr>
            <w:rFonts w:ascii="Times New Roman" w:hAnsi="Times New Roman" w:cs="Times New Roman"/>
            <w:lang w:val="en-US"/>
            <w:rPrChange w:id="633" w:author="marie-helene" w:date="2012-04-11T17:39:00Z">
              <w:rPr>
                <w:rFonts w:ascii="Times New Roman" w:hAnsi="Times New Roman" w:cs="Times New Roman"/>
              </w:rPr>
            </w:rPrChange>
          </w:rPr>
          <w:t xml:space="preserve"> </w:t>
        </w:r>
      </w:ins>
      <w:r w:rsidRPr="004C2D1F">
        <w:rPr>
          <w:rFonts w:ascii="Times New Roman" w:hAnsi="Times New Roman" w:cs="Times New Roman"/>
          <w:w w:val="107"/>
          <w:lang w:val="en-US"/>
          <w:rPrChange w:id="634" w:author="marie-helene" w:date="2012-04-11T17:39:00Z">
            <w:rPr>
              <w:rFonts w:ascii="Times New Roman" w:hAnsi="Times New Roman" w:cs="Times New Roman"/>
              <w:w w:val="107"/>
            </w:rPr>
          </w:rPrChange>
        </w:rPr>
        <w:t>established</w:t>
      </w:r>
      <w:ins w:id="635" w:author="rootsib" w:date="2012-04-11T14:23:00Z">
        <w:r w:rsidRPr="004C2D1F">
          <w:rPr>
            <w:rFonts w:ascii="Times New Roman" w:hAnsi="Times New Roman" w:cs="Times New Roman"/>
            <w:w w:val="107"/>
            <w:lang w:val="en-US"/>
            <w:rPrChange w:id="636" w:author="marie-helene" w:date="2012-04-11T17:39:00Z">
              <w:rPr>
                <w:rFonts w:ascii="Times New Roman" w:hAnsi="Times New Roman" w:cs="Times New Roman"/>
                <w:w w:val="107"/>
              </w:rPr>
            </w:rPrChange>
          </w:rPr>
          <w:t xml:space="preserve"> </w:t>
        </w:r>
      </w:ins>
      <w:r w:rsidRPr="004C2D1F">
        <w:rPr>
          <w:rFonts w:ascii="Times New Roman" w:hAnsi="Times New Roman" w:cs="Times New Roman"/>
          <w:lang w:val="en-US"/>
          <w:rPrChange w:id="637" w:author="marie-helene" w:date="2012-04-11T17:39:00Z">
            <w:rPr>
              <w:rFonts w:ascii="Times New Roman" w:hAnsi="Times New Roman" w:cs="Times New Roman"/>
            </w:rPr>
          </w:rPrChange>
        </w:rPr>
        <w:t>in</w:t>
      </w:r>
      <w:ins w:id="638" w:author="rootsib" w:date="2012-04-11T14:23:00Z">
        <w:r w:rsidRPr="004C2D1F">
          <w:rPr>
            <w:rFonts w:ascii="Times New Roman" w:hAnsi="Times New Roman" w:cs="Times New Roman"/>
            <w:lang w:val="en-US"/>
            <w:rPrChange w:id="63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640" w:author="marie-helene" w:date="2012-04-11T17:39:00Z">
            <w:rPr>
              <w:rFonts w:ascii="Times New Roman" w:hAnsi="Times New Roman" w:cs="Times New Roman"/>
            </w:rPr>
          </w:rPrChange>
        </w:rPr>
        <w:t>a</w:t>
      </w:r>
      <w:ins w:id="641" w:author="rootsib" w:date="2012-04-11T14:23:00Z">
        <w:r w:rsidRPr="004C2D1F">
          <w:rPr>
            <w:rFonts w:ascii="Times New Roman" w:hAnsi="Times New Roman" w:cs="Times New Roman"/>
            <w:lang w:val="en-US"/>
            <w:rPrChange w:id="642" w:author="marie-helene" w:date="2012-04-11T17:39:00Z">
              <w:rPr>
                <w:rFonts w:ascii="Times New Roman" w:hAnsi="Times New Roman" w:cs="Times New Roman"/>
              </w:rPr>
            </w:rPrChange>
          </w:rPr>
          <w:t xml:space="preserve"> </w:t>
        </w:r>
      </w:ins>
      <w:r w:rsidRPr="004C2D1F">
        <w:rPr>
          <w:rFonts w:ascii="Times New Roman" w:hAnsi="Times New Roman" w:cs="Times New Roman"/>
          <w:w w:val="104"/>
          <w:lang w:val="en-US"/>
          <w:rPrChange w:id="643" w:author="marie-helene" w:date="2012-04-11T17:39:00Z">
            <w:rPr>
              <w:rFonts w:ascii="Times New Roman" w:hAnsi="Times New Roman" w:cs="Times New Roman"/>
              <w:w w:val="104"/>
            </w:rPr>
          </w:rPrChange>
        </w:rPr>
        <w:t xml:space="preserve">simple </w:t>
      </w:r>
      <w:r w:rsidRPr="004C2D1F">
        <w:rPr>
          <w:rFonts w:ascii="Times New Roman" w:hAnsi="Times New Roman" w:cs="Times New Roman"/>
          <w:lang w:val="en-US"/>
          <w:rPrChange w:id="644" w:author="marie-helene" w:date="2012-04-11T17:39:00Z">
            <w:rPr>
              <w:rFonts w:ascii="Times New Roman" w:hAnsi="Times New Roman" w:cs="Times New Roman"/>
            </w:rPr>
          </w:rPrChange>
        </w:rPr>
        <w:lastRenderedPageBreak/>
        <w:t xml:space="preserve">copy in the English and French </w:t>
      </w:r>
      <w:r w:rsidRPr="004C2D1F">
        <w:rPr>
          <w:rFonts w:ascii="Times New Roman" w:hAnsi="Times New Roman" w:cs="Times New Roman"/>
          <w:w w:val="110"/>
          <w:lang w:val="en-US"/>
          <w:rPrChange w:id="645" w:author="marie-helene" w:date="2012-04-11T17:39:00Z">
            <w:rPr>
              <w:rFonts w:ascii="Times New Roman" w:hAnsi="Times New Roman" w:cs="Times New Roman"/>
              <w:w w:val="110"/>
            </w:rPr>
          </w:rPrChange>
        </w:rPr>
        <w:t>languages</w:t>
      </w:r>
      <w:ins w:id="646" w:author="rootsib" w:date="2012-04-11T14:23:00Z">
        <w:r w:rsidRPr="004C2D1F">
          <w:rPr>
            <w:rFonts w:ascii="Times New Roman" w:hAnsi="Times New Roman" w:cs="Times New Roman"/>
            <w:w w:val="110"/>
            <w:lang w:val="en-US"/>
            <w:rPrChange w:id="647" w:author="marie-helene" w:date="2012-04-11T17:39:00Z">
              <w:rPr>
                <w:rFonts w:ascii="Times New Roman" w:hAnsi="Times New Roman" w:cs="Times New Roman"/>
                <w:w w:val="110"/>
              </w:rPr>
            </w:rPrChange>
          </w:rPr>
          <w:t xml:space="preserve"> </w:t>
        </w:r>
      </w:ins>
      <w:r w:rsidRPr="004C2D1F">
        <w:rPr>
          <w:rFonts w:ascii="Times New Roman" w:hAnsi="Times New Roman" w:cs="Times New Roman"/>
          <w:lang w:val="en-US"/>
          <w:rPrChange w:id="648" w:author="marie-helene" w:date="2012-04-11T17:39:00Z">
            <w:rPr>
              <w:rFonts w:ascii="Times New Roman" w:hAnsi="Times New Roman" w:cs="Times New Roman"/>
            </w:rPr>
          </w:rPrChange>
        </w:rPr>
        <w:t xml:space="preserve">each text being </w:t>
      </w:r>
      <w:r w:rsidRPr="004C2D1F">
        <w:rPr>
          <w:rFonts w:ascii="Times New Roman" w:hAnsi="Times New Roman" w:cs="Times New Roman"/>
          <w:w w:val="104"/>
          <w:lang w:val="en-US"/>
          <w:rPrChange w:id="649" w:author="marie-helene" w:date="2012-04-11T17:39:00Z">
            <w:rPr>
              <w:rFonts w:ascii="Times New Roman" w:hAnsi="Times New Roman" w:cs="Times New Roman"/>
              <w:w w:val="104"/>
            </w:rPr>
          </w:rPrChange>
        </w:rPr>
        <w:lastRenderedPageBreak/>
        <w:t xml:space="preserve">equally </w:t>
      </w:r>
      <w:r w:rsidRPr="004C2D1F">
        <w:rPr>
          <w:rFonts w:ascii="Times New Roman" w:hAnsi="Times New Roman" w:cs="Times New Roman"/>
          <w:w w:val="111"/>
          <w:lang w:val="en-US"/>
          <w:rPrChange w:id="650" w:author="marie-helene" w:date="2012-04-11T17:39:00Z">
            <w:rPr>
              <w:rFonts w:ascii="Times New Roman" w:hAnsi="Times New Roman" w:cs="Times New Roman"/>
              <w:w w:val="111"/>
            </w:rPr>
          </w:rPrChange>
        </w:rPr>
        <w:t>authentic.</w:t>
      </w:r>
    </w:p>
    <w:p w:rsidR="00172EB1" w:rsidRPr="004C2D1F" w:rsidRDefault="00172EB1">
      <w:pPr>
        <w:pStyle w:val="Corpsdetexte"/>
        <w:rPr>
          <w:rFonts w:ascii="Times New Roman" w:hAnsi="Times New Roman" w:cs="Times New Roman"/>
          <w:w w:val="111"/>
          <w:sz w:val="15"/>
          <w:szCs w:val="15"/>
          <w:lang w:val="en-US"/>
          <w:rPrChange w:id="651" w:author="marie-helene" w:date="2012-04-11T17:39:00Z">
            <w:rPr>
              <w:rFonts w:ascii="Times New Roman" w:hAnsi="Times New Roman" w:cs="Times New Roman"/>
              <w:w w:val="111"/>
              <w:sz w:val="15"/>
              <w:szCs w:val="15"/>
            </w:rPr>
          </w:rPrChange>
        </w:rPr>
        <w:sectPr w:rsidR="00172EB1" w:rsidRPr="004C2D1F">
          <w:type w:val="continuous"/>
          <w:pgSz w:w="11906" w:h="16838" w:code="9"/>
          <w:pgMar w:top="1134" w:right="1134" w:bottom="1134" w:left="1134" w:header="567" w:footer="567" w:gutter="0"/>
          <w:cols w:num="2" w:space="708"/>
          <w:titlePg/>
          <w:docGrid w:linePitch="360"/>
        </w:sectPr>
      </w:pPr>
    </w:p>
    <w:p w:rsidR="00172EB1" w:rsidRDefault="00172EB1">
      <w:pPr>
        <w:pStyle w:val="Article"/>
        <w:numPr>
          <w:ins w:id="652" w:author="rootsib" w:date="2012-04-11T14:28:00Z"/>
        </w:numPr>
        <w:rPr>
          <w:ins w:id="653" w:author="rootsib" w:date="2012-04-11T14:28:00Z"/>
        </w:rPr>
      </w:pPr>
    </w:p>
    <w:p w:rsidR="00172EB1" w:rsidRDefault="00172EB1">
      <w:pPr>
        <w:pStyle w:val="List1"/>
        <w:numPr>
          <w:ins w:id="654" w:author="rootsib" w:date="2012-04-11T14:28:00Z"/>
        </w:numPr>
        <w:tabs>
          <w:tab w:val="clear" w:pos="567"/>
        </w:tabs>
        <w:rPr>
          <w:ins w:id="655" w:author="rootsib" w:date="2012-04-11T14:28:00Z"/>
          <w:lang w:val="en-US"/>
        </w:rPr>
      </w:pPr>
    </w:p>
    <w:p w:rsidR="00172EB1" w:rsidRDefault="00172EB1">
      <w:pPr>
        <w:pStyle w:val="List1"/>
        <w:numPr>
          <w:ins w:id="656" w:author="rootsib" w:date="2012-04-11T14:28:00Z"/>
        </w:numPr>
        <w:tabs>
          <w:tab w:val="clear" w:pos="567"/>
        </w:tabs>
        <w:rPr>
          <w:ins w:id="657" w:author="rootsib" w:date="2012-04-11T14:28:00Z"/>
          <w:lang w:val="en-US"/>
        </w:rPr>
      </w:pPr>
    </w:p>
    <w:p w:rsidR="00172EB1" w:rsidRDefault="00172EB1">
      <w:pPr>
        <w:pStyle w:val="List1"/>
        <w:tabs>
          <w:tab w:val="clear" w:pos="567"/>
        </w:tabs>
        <w:rPr>
          <w:lang w:val="en-US"/>
        </w:rPr>
      </w:pPr>
    </w:p>
    <w:p w:rsidR="00172EB1" w:rsidRPr="004C2D1F" w:rsidRDefault="00172EB1">
      <w:pPr>
        <w:pStyle w:val="Corpsdetexte"/>
        <w:tabs>
          <w:tab w:val="left" w:pos="709"/>
          <w:tab w:val="left" w:pos="1134"/>
        </w:tabs>
        <w:rPr>
          <w:w w:val="111"/>
          <w:lang w:val="en-US"/>
          <w:rPrChange w:id="658" w:author="marie-helene" w:date="2012-04-11T17:39:00Z">
            <w:rPr>
              <w:w w:val="111"/>
            </w:rPr>
          </w:rPrChange>
        </w:rPr>
      </w:pPr>
    </w:p>
    <w:p w:rsidR="00172EB1" w:rsidRPr="004C2D1F" w:rsidRDefault="00172EB1">
      <w:pPr>
        <w:pStyle w:val="Corpsdetexte"/>
        <w:tabs>
          <w:tab w:val="left" w:pos="709"/>
          <w:tab w:val="left" w:pos="1134"/>
        </w:tabs>
        <w:rPr>
          <w:w w:val="111"/>
          <w:lang w:val="en-US"/>
          <w:rPrChange w:id="659" w:author="marie-helene" w:date="2012-04-11T17:39:00Z">
            <w:rPr>
              <w:w w:val="111"/>
            </w:rPr>
          </w:rPrChange>
        </w:rPr>
      </w:pPr>
    </w:p>
    <w:p w:rsidR="00172EB1" w:rsidRDefault="00172EB1">
      <w:pPr>
        <w:rPr>
          <w:rFonts w:ascii="Times New Roman" w:hAnsi="Times New Roman" w:cs="Times New Roman"/>
          <w:sz w:val="16"/>
          <w:szCs w:val="16"/>
        </w:rPr>
      </w:pPr>
    </w:p>
    <w:p w:rsidR="00172EB1" w:rsidRDefault="00172EB1">
      <w:pPr>
        <w:spacing w:before="89" w:line="217" w:lineRule="auto"/>
        <w:ind w:right="60"/>
        <w:jc w:val="both"/>
        <w:rPr>
          <w:rFonts w:ascii="Times New Roman" w:hAnsi="Times New Roman" w:cs="Times New Roman"/>
        </w:rPr>
        <w:sectPr w:rsidR="00172EB1">
          <w:type w:val="continuous"/>
          <w:pgSz w:w="11906" w:h="16838" w:code="9"/>
          <w:pgMar w:top="1134" w:right="1134" w:bottom="1134" w:left="1134" w:header="567" w:footer="567" w:gutter="0"/>
          <w:cols w:num="2" w:space="708"/>
          <w:titlePg/>
          <w:docGrid w:linePitch="360"/>
        </w:sectPr>
      </w:pPr>
    </w:p>
    <w:p w:rsidR="00172EB1" w:rsidRDefault="00172EB1">
      <w:pPr>
        <w:pStyle w:val="Corpsdetexte"/>
        <w:rPr>
          <w:rFonts w:ascii="Times New Roman" w:hAnsi="Times New Roman" w:cs="Times New Roman"/>
        </w:rPr>
      </w:pPr>
      <w:r>
        <w:rPr>
          <w:rFonts w:ascii="Times New Roman" w:hAnsi="Times New Roman" w:cs="Times New Roman"/>
          <w:position w:val="-2"/>
        </w:rPr>
        <w:lastRenderedPageBreak/>
        <w:t xml:space="preserve">Les Etats Parties représentées ci-dessous par les </w:t>
      </w:r>
      <w:proofErr w:type="spellStart"/>
      <w:r>
        <w:rPr>
          <w:rFonts w:ascii="Times New Roman" w:hAnsi="Times New Roman" w:cs="Times New Roman"/>
          <w:position w:val="-2"/>
        </w:rPr>
        <w:t>soussignés</w:t>
      </w:r>
      <w:proofErr w:type="gramStart"/>
      <w:r>
        <w:rPr>
          <w:rFonts w:ascii="Times New Roman" w:hAnsi="Times New Roman" w:cs="Times New Roman"/>
          <w:spacing w:val="27"/>
          <w:position w:val="-2"/>
        </w:rPr>
        <w:t>,</w:t>
      </w:r>
      <w:r>
        <w:rPr>
          <w:rFonts w:ascii="Times New Roman" w:hAnsi="Times New Roman" w:cs="Times New Roman"/>
          <w:position w:val="-2"/>
        </w:rPr>
        <w:t>deviennent</w:t>
      </w:r>
      <w:proofErr w:type="spellEnd"/>
      <w:proofErr w:type="gramEnd"/>
      <w:ins w:id="660" w:author="rootsib" w:date="2012-04-11T14:23:00Z">
        <w:r>
          <w:rPr>
            <w:rFonts w:ascii="Times New Roman" w:hAnsi="Times New Roman" w:cs="Times New Roman"/>
            <w:position w:val="-2"/>
          </w:rPr>
          <w:t xml:space="preserve"> </w:t>
        </w:r>
      </w:ins>
      <w:r>
        <w:rPr>
          <w:rFonts w:ascii="Times New Roman" w:hAnsi="Times New Roman" w:cs="Times New Roman"/>
        </w:rPr>
        <w:t>parties à cet</w:t>
      </w:r>
      <w:ins w:id="661" w:author="rootsib" w:date="2012-04-11T14:23:00Z">
        <w:r>
          <w:rPr>
            <w:rFonts w:ascii="Times New Roman" w:hAnsi="Times New Roman" w:cs="Times New Roman"/>
          </w:rPr>
          <w:t xml:space="preserve"> </w:t>
        </w:r>
      </w:ins>
      <w:r>
        <w:rPr>
          <w:rFonts w:ascii="Times New Roman" w:hAnsi="Times New Roman" w:cs="Times New Roman"/>
        </w:rPr>
        <w:t>accord et</w:t>
      </w:r>
      <w:ins w:id="662" w:author="rootsib" w:date="2012-04-11T14:24:00Z">
        <w:r>
          <w:rPr>
            <w:rFonts w:ascii="Times New Roman" w:hAnsi="Times New Roman" w:cs="Times New Roman"/>
          </w:rPr>
          <w:t xml:space="preserve"> </w:t>
        </w:r>
      </w:ins>
      <w:r>
        <w:rPr>
          <w:rFonts w:ascii="Times New Roman" w:hAnsi="Times New Roman" w:cs="Times New Roman"/>
        </w:rPr>
        <w:t>font</w:t>
      </w:r>
      <w:ins w:id="663" w:author="rootsib" w:date="2012-04-11T14:24:00Z">
        <w:r>
          <w:rPr>
            <w:rFonts w:ascii="Times New Roman" w:hAnsi="Times New Roman" w:cs="Times New Roman"/>
          </w:rPr>
          <w:t xml:space="preserve"> </w:t>
        </w:r>
      </w:ins>
      <w:r>
        <w:rPr>
          <w:rFonts w:ascii="Times New Roman" w:hAnsi="Times New Roman" w:cs="Times New Roman"/>
        </w:rPr>
        <w:t>conna</w:t>
      </w:r>
      <w:r>
        <w:t>î</w:t>
      </w:r>
      <w:r>
        <w:rPr>
          <w:rFonts w:ascii="Times New Roman" w:hAnsi="Times New Roman" w:cs="Times New Roman"/>
        </w:rPr>
        <w:t>tre leur</w:t>
      </w:r>
      <w:ins w:id="664" w:author="rootsib" w:date="2012-04-11T14:24:00Z">
        <w:r>
          <w:rPr>
            <w:rFonts w:ascii="Times New Roman" w:hAnsi="Times New Roman" w:cs="Times New Roman"/>
          </w:rPr>
          <w:t xml:space="preserve"> i</w:t>
        </w:r>
      </w:ins>
      <w:del w:id="665" w:author="rootsib" w:date="2012-04-11T14:24:00Z">
        <w:r>
          <w:rPr>
            <w:rFonts w:ascii="Times New Roman" w:hAnsi="Times New Roman" w:cs="Times New Roman"/>
          </w:rPr>
          <w:delText>I</w:delText>
        </w:r>
      </w:del>
      <w:r>
        <w:rPr>
          <w:rFonts w:ascii="Times New Roman" w:hAnsi="Times New Roman" w:cs="Times New Roman"/>
        </w:rPr>
        <w:t>ntention</w:t>
      </w:r>
      <w:ins w:id="666" w:author="rootsib" w:date="2012-04-11T14:24:00Z">
        <w:r>
          <w:rPr>
            <w:rFonts w:ascii="Times New Roman" w:hAnsi="Times New Roman" w:cs="Times New Roman"/>
          </w:rPr>
          <w:t xml:space="preserve"> </w:t>
        </w:r>
      </w:ins>
      <w:r>
        <w:rPr>
          <w:rFonts w:ascii="Times New Roman" w:hAnsi="Times New Roman" w:cs="Times New Roman"/>
        </w:rPr>
        <w:t xml:space="preserve">d'être </w:t>
      </w:r>
      <w:r>
        <w:rPr>
          <w:rFonts w:ascii="Times New Roman" w:hAnsi="Times New Roman" w:cs="Times New Roman"/>
          <w:spacing w:val="1"/>
        </w:rPr>
        <w:t>i</w:t>
      </w:r>
      <w:r>
        <w:rPr>
          <w:rFonts w:ascii="Times New Roman" w:hAnsi="Times New Roman" w:cs="Times New Roman"/>
        </w:rPr>
        <w:t>nclus dans</w:t>
      </w:r>
      <w:ins w:id="667" w:author="rootsib" w:date="2012-04-11T14:24:00Z">
        <w:r>
          <w:rPr>
            <w:rFonts w:ascii="Times New Roman" w:hAnsi="Times New Roman" w:cs="Times New Roman"/>
          </w:rPr>
          <w:t xml:space="preserve"> </w:t>
        </w:r>
      </w:ins>
      <w:r>
        <w:rPr>
          <w:rFonts w:ascii="Times New Roman" w:hAnsi="Times New Roman" w:cs="Times New Roman"/>
        </w:rPr>
        <w:t>la Région</w:t>
      </w:r>
      <w:ins w:id="668" w:author="rootsib" w:date="2012-04-11T14:24:00Z">
        <w:r>
          <w:rPr>
            <w:rFonts w:ascii="Times New Roman" w:hAnsi="Times New Roman" w:cs="Times New Roman"/>
          </w:rPr>
          <w:t xml:space="preserve"> </w:t>
        </w:r>
      </w:ins>
      <w:r>
        <w:rPr>
          <w:rFonts w:ascii="Times New Roman" w:hAnsi="Times New Roman" w:cs="Times New Roman"/>
        </w:rPr>
        <w:t>A</w:t>
      </w:r>
      <w:ins w:id="669" w:author="rootsib" w:date="2012-04-11T14:24:00Z">
        <w:r>
          <w:rPr>
            <w:rFonts w:ascii="Times New Roman" w:hAnsi="Times New Roman" w:cs="Times New Roman"/>
          </w:rPr>
          <w:t xml:space="preserve"> </w:t>
        </w:r>
      </w:ins>
      <w:r>
        <w:rPr>
          <w:rFonts w:ascii="Times New Roman" w:hAnsi="Times New Roman" w:cs="Times New Roman"/>
        </w:rPr>
        <w:t>ou</w:t>
      </w:r>
      <w:ins w:id="670" w:author="rootsib" w:date="2012-04-11T14:24:00Z">
        <w:r>
          <w:rPr>
            <w:rFonts w:ascii="Times New Roman" w:hAnsi="Times New Roman" w:cs="Times New Roman"/>
          </w:rPr>
          <w:t xml:space="preserve"> </w:t>
        </w:r>
      </w:ins>
      <w:r>
        <w:rPr>
          <w:rFonts w:ascii="Times New Roman" w:hAnsi="Times New Roman" w:cs="Times New Roman"/>
        </w:rPr>
        <w:t>dans</w:t>
      </w:r>
      <w:ins w:id="671" w:author="rootsib" w:date="2012-04-11T14:24:00Z">
        <w:r>
          <w:rPr>
            <w:rFonts w:ascii="Times New Roman" w:hAnsi="Times New Roman" w:cs="Times New Roman"/>
          </w:rPr>
          <w:t xml:space="preserve"> </w:t>
        </w:r>
      </w:ins>
      <w:r>
        <w:rPr>
          <w:rFonts w:ascii="Times New Roman" w:hAnsi="Times New Roman" w:cs="Times New Roman"/>
        </w:rPr>
        <w:t>la</w:t>
      </w:r>
      <w:ins w:id="672" w:author="rootsib" w:date="2012-04-11T14:24:00Z">
        <w:r>
          <w:rPr>
            <w:rFonts w:ascii="Times New Roman" w:hAnsi="Times New Roman" w:cs="Times New Roman"/>
          </w:rPr>
          <w:t xml:space="preserve"> </w:t>
        </w:r>
      </w:ins>
      <w:r>
        <w:rPr>
          <w:rFonts w:ascii="Times New Roman" w:hAnsi="Times New Roman" w:cs="Times New Roman"/>
        </w:rPr>
        <w:t>Région</w:t>
      </w:r>
      <w:ins w:id="673" w:author="rootsib" w:date="2012-04-11T14:24:00Z">
        <w:r>
          <w:rPr>
            <w:rFonts w:ascii="Times New Roman" w:hAnsi="Times New Roman" w:cs="Times New Roman"/>
          </w:rPr>
          <w:t xml:space="preserve"> </w:t>
        </w:r>
      </w:ins>
      <w:r>
        <w:rPr>
          <w:rFonts w:ascii="Times New Roman" w:hAnsi="Times New Roman" w:cs="Times New Roman"/>
        </w:rPr>
        <w:t>B, comme indiqué.</w:t>
      </w:r>
    </w:p>
    <w:p w:rsidR="00172EB1" w:rsidRDefault="00172EB1">
      <w:pPr>
        <w:pStyle w:val="Corpsdetexte"/>
        <w:rPr>
          <w:ins w:id="674" w:author="rootsib" w:date="2012-04-11T14:29:00Z"/>
          <w:rFonts w:ascii="Times New Roman" w:hAnsi="Times New Roman" w:cs="Times New Roman"/>
        </w:rPr>
      </w:pPr>
      <w:r>
        <w:rPr>
          <w:rFonts w:ascii="Times New Roman" w:hAnsi="Times New Roman" w:cs="Times New Roman"/>
        </w:rPr>
        <w:t xml:space="preserve">En témoignage de quoi, les soussignés, dûment habilités par leurs Gouvernements respectifs, ont signé </w:t>
      </w:r>
      <w:del w:id="675" w:author="rootsib" w:date="2012-04-11T14:24:00Z">
        <w:r>
          <w:rPr>
            <w:rFonts w:ascii="Times New Roman" w:hAnsi="Times New Roman" w:cs="Times New Roman"/>
          </w:rPr>
          <w:delText xml:space="preserve">cet </w:delText>
        </w:r>
      </w:del>
      <w:ins w:id="676" w:author="rootsib" w:date="2012-04-11T14:24:00Z">
        <w:r>
          <w:rPr>
            <w:rFonts w:ascii="Times New Roman" w:hAnsi="Times New Roman" w:cs="Times New Roman"/>
          </w:rPr>
          <w:t xml:space="preserve">le présent  </w:t>
        </w:r>
      </w:ins>
      <w:r>
        <w:rPr>
          <w:rFonts w:ascii="Times New Roman" w:hAnsi="Times New Roman" w:cs="Times New Roman"/>
        </w:rPr>
        <w:t>Accord.</w:t>
      </w:r>
    </w:p>
    <w:p w:rsidR="00172EB1" w:rsidRDefault="00172EB1">
      <w:pPr>
        <w:pStyle w:val="Corpsdetexte"/>
        <w:numPr>
          <w:ins w:id="677" w:author="rootsib" w:date="2012-04-11T14:29:00Z"/>
        </w:numPr>
        <w:rPr>
          <w:rFonts w:ascii="Times New Roman" w:hAnsi="Times New Roman" w:cs="Times New Roman"/>
          <w:w w:val="102"/>
        </w:rPr>
      </w:pPr>
      <w:r>
        <w:rPr>
          <w:rFonts w:ascii="Times New Roman" w:hAnsi="Times New Roman" w:cs="Times New Roman"/>
          <w:w w:val="102"/>
        </w:rPr>
        <w:t>Fait à</w:t>
      </w:r>
      <w:ins w:id="678" w:author="rootsib" w:date="2012-04-11T14:24:00Z">
        <w:r>
          <w:rPr>
            <w:w w:val="102"/>
          </w:rPr>
          <w:t xml:space="preserve"> </w:t>
        </w:r>
      </w:ins>
      <w:r>
        <w:rPr>
          <w:rFonts w:ascii="Times New Roman" w:hAnsi="Times New Roman" w:cs="Times New Roman"/>
          <w:w w:val="102"/>
        </w:rPr>
        <w:t>Saint Germain en Laye</w:t>
      </w:r>
      <w:ins w:id="679" w:author="rootsib" w:date="2012-04-11T14:29:00Z">
        <w:r>
          <w:rPr>
            <w:rFonts w:ascii="Times New Roman" w:hAnsi="Times New Roman" w:cs="Times New Roman"/>
            <w:w w:val="102"/>
          </w:rPr>
          <w:t xml:space="preserve">  </w:t>
        </w:r>
      </w:ins>
      <w:r>
        <w:rPr>
          <w:rFonts w:ascii="Times New Roman" w:hAnsi="Times New Roman" w:cs="Times New Roman"/>
          <w:w w:val="102"/>
        </w:rPr>
        <w:t xml:space="preserve">le </w:t>
      </w:r>
    </w:p>
    <w:p w:rsidR="00172EB1" w:rsidRPr="004C2D1F" w:rsidRDefault="00172EB1">
      <w:pPr>
        <w:pStyle w:val="Corpsdetexte"/>
        <w:rPr>
          <w:rFonts w:ascii="Times New Roman" w:hAnsi="Times New Roman" w:cs="Times New Roman"/>
          <w:lang w:val="en-US"/>
          <w:rPrChange w:id="680" w:author="marie-helene" w:date="2012-04-11T17:39:00Z">
            <w:rPr>
              <w:rFonts w:ascii="Times New Roman" w:hAnsi="Times New Roman" w:cs="Times New Roman"/>
            </w:rPr>
          </w:rPrChange>
        </w:rPr>
      </w:pPr>
      <w:r w:rsidRPr="004C2D1F">
        <w:rPr>
          <w:rFonts w:ascii="Times New Roman" w:hAnsi="Times New Roman" w:cs="Times New Roman"/>
          <w:lang w:val="en-US"/>
          <w:rPrChange w:id="681" w:author="marie-helene" w:date="2012-04-11T17:39:00Z">
            <w:rPr>
              <w:rFonts w:ascii="Times New Roman" w:hAnsi="Times New Roman" w:cs="Times New Roman"/>
            </w:rPr>
          </w:rPrChange>
        </w:rPr>
        <w:lastRenderedPageBreak/>
        <w:t>The States Parties</w:t>
      </w:r>
      <w:ins w:id="682" w:author="rootsib" w:date="2012-04-11T14:25:00Z">
        <w:r w:rsidRPr="004C2D1F">
          <w:rPr>
            <w:rFonts w:ascii="Times New Roman" w:hAnsi="Times New Roman" w:cs="Times New Roman"/>
            <w:lang w:val="en-US"/>
            <w:rPrChange w:id="683"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684" w:author="marie-helene" w:date="2012-04-11T17:39:00Z">
            <w:rPr>
              <w:rFonts w:ascii="Times New Roman" w:hAnsi="Times New Roman" w:cs="Times New Roman"/>
            </w:rPr>
          </w:rPrChange>
        </w:rPr>
        <w:t>named hereunder, hereby</w:t>
      </w:r>
      <w:ins w:id="685" w:author="rootsib" w:date="2012-04-11T14:25:00Z">
        <w:r w:rsidRPr="004C2D1F">
          <w:rPr>
            <w:rFonts w:ascii="Times New Roman" w:hAnsi="Times New Roman" w:cs="Times New Roman"/>
            <w:lang w:val="en-US"/>
            <w:rPrChange w:id="686"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687" w:author="marie-helene" w:date="2012-04-11T17:39:00Z">
            <w:rPr>
              <w:rFonts w:ascii="Times New Roman" w:hAnsi="Times New Roman" w:cs="Times New Roman"/>
            </w:rPr>
          </w:rPrChange>
        </w:rPr>
        <w:t>become parties</w:t>
      </w:r>
      <w:ins w:id="688" w:author="rootsib" w:date="2012-04-11T14:25:00Z">
        <w:r w:rsidRPr="004C2D1F">
          <w:rPr>
            <w:rFonts w:ascii="Times New Roman" w:hAnsi="Times New Roman" w:cs="Times New Roman"/>
            <w:lang w:val="en-US"/>
            <w:rPrChange w:id="689" w:author="marie-helene" w:date="2012-04-11T17:39:00Z">
              <w:rPr>
                <w:rFonts w:ascii="Times New Roman" w:hAnsi="Times New Roman" w:cs="Times New Roman"/>
              </w:rPr>
            </w:rPrChange>
          </w:rPr>
          <w:t xml:space="preserve"> </w:t>
        </w:r>
      </w:ins>
      <w:r w:rsidRPr="004C2D1F">
        <w:rPr>
          <w:rFonts w:ascii="Times New Roman" w:hAnsi="Times New Roman" w:cs="Times New Roman"/>
          <w:w w:val="108"/>
          <w:lang w:val="en-US"/>
          <w:rPrChange w:id="690" w:author="marie-helene" w:date="2012-04-11T17:39:00Z">
            <w:rPr>
              <w:rFonts w:ascii="Times New Roman" w:hAnsi="Times New Roman" w:cs="Times New Roman"/>
              <w:w w:val="108"/>
            </w:rPr>
          </w:rPrChange>
        </w:rPr>
        <w:t xml:space="preserve">to </w:t>
      </w:r>
      <w:r w:rsidRPr="004C2D1F">
        <w:rPr>
          <w:rFonts w:ascii="Times New Roman" w:hAnsi="Times New Roman" w:cs="Times New Roman"/>
          <w:lang w:val="en-US"/>
          <w:rPrChange w:id="691" w:author="marie-helene" w:date="2012-04-11T17:39:00Z">
            <w:rPr>
              <w:rFonts w:ascii="Times New Roman" w:hAnsi="Times New Roman" w:cs="Times New Roman"/>
            </w:rPr>
          </w:rPrChange>
        </w:rPr>
        <w:t>this</w:t>
      </w:r>
      <w:ins w:id="692" w:author="rootsib" w:date="2012-04-11T14:25:00Z">
        <w:r w:rsidRPr="004C2D1F">
          <w:rPr>
            <w:rFonts w:ascii="Times New Roman" w:hAnsi="Times New Roman" w:cs="Times New Roman"/>
            <w:lang w:val="en-US"/>
            <w:rPrChange w:id="693"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694" w:author="marie-helene" w:date="2012-04-11T17:39:00Z">
            <w:rPr>
              <w:rFonts w:ascii="Times New Roman" w:hAnsi="Times New Roman" w:cs="Times New Roman"/>
            </w:rPr>
          </w:rPrChange>
        </w:rPr>
        <w:t>Agreement and intend to</w:t>
      </w:r>
      <w:ins w:id="695" w:author="rootsib" w:date="2012-04-11T14:25:00Z">
        <w:r w:rsidRPr="004C2D1F">
          <w:rPr>
            <w:rFonts w:ascii="Times New Roman" w:hAnsi="Times New Roman" w:cs="Times New Roman"/>
            <w:lang w:val="en-US"/>
            <w:rPrChange w:id="696"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697" w:author="marie-helene" w:date="2012-04-11T17:39:00Z">
            <w:rPr>
              <w:rFonts w:ascii="Times New Roman" w:hAnsi="Times New Roman" w:cs="Times New Roman"/>
            </w:rPr>
          </w:rPrChange>
        </w:rPr>
        <w:t>be</w:t>
      </w:r>
      <w:ins w:id="698" w:author="rootsib" w:date="2012-04-11T14:25:00Z">
        <w:r w:rsidRPr="004C2D1F">
          <w:rPr>
            <w:rFonts w:ascii="Times New Roman" w:hAnsi="Times New Roman" w:cs="Times New Roman"/>
            <w:lang w:val="en-US"/>
            <w:rPrChange w:id="69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00" w:author="marie-helene" w:date="2012-04-11T17:39:00Z">
            <w:rPr>
              <w:rFonts w:ascii="Times New Roman" w:hAnsi="Times New Roman" w:cs="Times New Roman"/>
            </w:rPr>
          </w:rPrChange>
        </w:rPr>
        <w:t>included</w:t>
      </w:r>
      <w:ins w:id="701" w:author="rootsib" w:date="2012-04-11T14:25:00Z">
        <w:r w:rsidRPr="004C2D1F">
          <w:rPr>
            <w:rFonts w:ascii="Times New Roman" w:hAnsi="Times New Roman" w:cs="Times New Roman"/>
            <w:lang w:val="en-US"/>
            <w:rPrChange w:id="702"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03" w:author="marie-helene" w:date="2012-04-11T17:39:00Z">
            <w:rPr>
              <w:rFonts w:ascii="Times New Roman" w:hAnsi="Times New Roman" w:cs="Times New Roman"/>
            </w:rPr>
          </w:rPrChange>
        </w:rPr>
        <w:t>in</w:t>
      </w:r>
      <w:ins w:id="704" w:author="rootsib" w:date="2012-04-11T14:25:00Z">
        <w:r w:rsidRPr="004C2D1F">
          <w:rPr>
            <w:rFonts w:ascii="Times New Roman" w:hAnsi="Times New Roman" w:cs="Times New Roman"/>
            <w:lang w:val="en-US"/>
            <w:rPrChange w:id="705"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06" w:author="marie-helene" w:date="2012-04-11T17:39:00Z">
            <w:rPr>
              <w:rFonts w:ascii="Times New Roman" w:hAnsi="Times New Roman" w:cs="Times New Roman"/>
            </w:rPr>
          </w:rPrChange>
        </w:rPr>
        <w:t>Region</w:t>
      </w:r>
      <w:ins w:id="707" w:author="rootsib" w:date="2012-04-11T14:25:00Z">
        <w:r w:rsidRPr="004C2D1F">
          <w:rPr>
            <w:rFonts w:ascii="Times New Roman" w:hAnsi="Times New Roman" w:cs="Times New Roman"/>
            <w:lang w:val="en-US"/>
            <w:rPrChange w:id="708"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09" w:author="marie-helene" w:date="2012-04-11T17:39:00Z">
            <w:rPr>
              <w:rFonts w:ascii="Times New Roman" w:hAnsi="Times New Roman" w:cs="Times New Roman"/>
            </w:rPr>
          </w:rPrChange>
        </w:rPr>
        <w:t>A</w:t>
      </w:r>
      <w:ins w:id="710" w:author="rootsib" w:date="2012-04-11T14:25:00Z">
        <w:r w:rsidRPr="004C2D1F">
          <w:rPr>
            <w:rFonts w:ascii="Times New Roman" w:hAnsi="Times New Roman" w:cs="Times New Roman"/>
            <w:lang w:val="en-US"/>
            <w:rPrChange w:id="711"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12" w:author="marie-helene" w:date="2012-04-11T17:39:00Z">
            <w:rPr>
              <w:rFonts w:ascii="Times New Roman" w:hAnsi="Times New Roman" w:cs="Times New Roman"/>
            </w:rPr>
          </w:rPrChange>
        </w:rPr>
        <w:t>or Region</w:t>
      </w:r>
      <w:ins w:id="713" w:author="rootsib" w:date="2012-04-11T14:25:00Z">
        <w:r w:rsidRPr="004C2D1F">
          <w:rPr>
            <w:rFonts w:ascii="Times New Roman" w:hAnsi="Times New Roman" w:cs="Times New Roman"/>
            <w:lang w:val="en-US"/>
            <w:rPrChange w:id="714" w:author="marie-helene" w:date="2012-04-11T17:39:00Z">
              <w:rPr>
                <w:rFonts w:ascii="Times New Roman" w:hAnsi="Times New Roman" w:cs="Times New Roman"/>
              </w:rPr>
            </w:rPrChange>
          </w:rPr>
          <w:t xml:space="preserve"> </w:t>
        </w:r>
      </w:ins>
      <w:r w:rsidRPr="004C2D1F">
        <w:rPr>
          <w:rFonts w:ascii="Times New Roman" w:hAnsi="Times New Roman" w:cs="Times New Roman"/>
          <w:w w:val="123"/>
          <w:lang w:val="en-US"/>
          <w:rPrChange w:id="715" w:author="marie-helene" w:date="2012-04-11T17:39:00Z">
            <w:rPr>
              <w:rFonts w:ascii="Times New Roman" w:hAnsi="Times New Roman" w:cs="Times New Roman"/>
              <w:w w:val="123"/>
            </w:rPr>
          </w:rPrChange>
        </w:rPr>
        <w:t>B</w:t>
      </w:r>
      <w:ins w:id="716" w:author="rootsib" w:date="2012-04-11T14:25:00Z">
        <w:r w:rsidRPr="004C2D1F">
          <w:rPr>
            <w:rFonts w:ascii="Times New Roman" w:hAnsi="Times New Roman" w:cs="Times New Roman"/>
            <w:w w:val="123"/>
            <w:lang w:val="en-US"/>
            <w:rPrChange w:id="717" w:author="marie-helene" w:date="2012-04-11T17:39:00Z">
              <w:rPr>
                <w:rFonts w:ascii="Times New Roman" w:hAnsi="Times New Roman" w:cs="Times New Roman"/>
                <w:w w:val="123"/>
              </w:rPr>
            </w:rPrChange>
          </w:rPr>
          <w:t xml:space="preserve"> </w:t>
        </w:r>
      </w:ins>
      <w:r w:rsidRPr="004C2D1F">
        <w:rPr>
          <w:rFonts w:ascii="Times New Roman" w:hAnsi="Times New Roman" w:cs="Times New Roman"/>
          <w:w w:val="123"/>
          <w:lang w:val="en-US"/>
          <w:rPrChange w:id="718" w:author="marie-helene" w:date="2012-04-11T17:39:00Z">
            <w:rPr>
              <w:rFonts w:ascii="Times New Roman" w:hAnsi="Times New Roman" w:cs="Times New Roman"/>
              <w:w w:val="123"/>
            </w:rPr>
          </w:rPrChange>
        </w:rPr>
        <w:t xml:space="preserve">as </w:t>
      </w:r>
      <w:ins w:id="719" w:author="rootsib" w:date="2012-04-11T14:25:00Z">
        <w:r w:rsidRPr="004C2D1F">
          <w:rPr>
            <w:rFonts w:ascii="Times New Roman" w:hAnsi="Times New Roman" w:cs="Times New Roman"/>
            <w:lang w:val="en-US"/>
            <w:rPrChange w:id="720" w:author="marie-helene" w:date="2012-04-11T17:39:00Z">
              <w:rPr>
                <w:rFonts w:ascii="Times New Roman" w:hAnsi="Times New Roman" w:cs="Times New Roman"/>
              </w:rPr>
            </w:rPrChange>
          </w:rPr>
          <w:t>i</w:t>
        </w:r>
      </w:ins>
      <w:del w:id="721" w:author="rootsib" w:date="2012-04-11T14:25:00Z">
        <w:r w:rsidRPr="004C2D1F">
          <w:rPr>
            <w:rFonts w:ascii="Times New Roman" w:hAnsi="Times New Roman" w:cs="Times New Roman"/>
            <w:lang w:val="en-US"/>
            <w:rPrChange w:id="722" w:author="marie-helene" w:date="2012-04-11T17:39:00Z">
              <w:rPr>
                <w:rFonts w:ascii="Times New Roman" w:hAnsi="Times New Roman" w:cs="Times New Roman"/>
              </w:rPr>
            </w:rPrChange>
          </w:rPr>
          <w:delText>I</w:delText>
        </w:r>
      </w:del>
      <w:r w:rsidRPr="004C2D1F">
        <w:rPr>
          <w:rFonts w:ascii="Times New Roman" w:hAnsi="Times New Roman" w:cs="Times New Roman"/>
          <w:lang w:val="en-US"/>
          <w:rPrChange w:id="723" w:author="marie-helene" w:date="2012-04-11T17:39:00Z">
            <w:rPr>
              <w:rFonts w:ascii="Times New Roman" w:hAnsi="Times New Roman" w:cs="Times New Roman"/>
            </w:rPr>
          </w:rPrChange>
        </w:rPr>
        <w:t>ndicated.</w:t>
      </w:r>
    </w:p>
    <w:p w:rsidR="00172EB1" w:rsidRPr="004C2D1F" w:rsidRDefault="00172EB1">
      <w:pPr>
        <w:pStyle w:val="Corpsdetexte"/>
        <w:rPr>
          <w:rFonts w:ascii="Times New Roman" w:hAnsi="Times New Roman" w:cs="Times New Roman"/>
          <w:w w:val="102"/>
          <w:lang w:val="en-US"/>
          <w:rPrChange w:id="724" w:author="marie-helene" w:date="2012-04-11T17:39:00Z">
            <w:rPr>
              <w:rFonts w:ascii="Times New Roman" w:hAnsi="Times New Roman" w:cs="Times New Roman"/>
              <w:w w:val="102"/>
            </w:rPr>
          </w:rPrChange>
        </w:rPr>
      </w:pPr>
      <w:proofErr w:type="gramStart"/>
      <w:r w:rsidRPr="004C2D1F">
        <w:rPr>
          <w:rFonts w:ascii="Times New Roman" w:hAnsi="Times New Roman" w:cs="Times New Roman"/>
          <w:lang w:val="en-US"/>
          <w:rPrChange w:id="725" w:author="marie-helene" w:date="2012-04-11T17:39:00Z">
            <w:rPr>
              <w:rFonts w:ascii="Times New Roman" w:hAnsi="Times New Roman" w:cs="Times New Roman"/>
            </w:rPr>
          </w:rPrChange>
        </w:rPr>
        <w:t xml:space="preserve">In witness whereof, the undersigned, duly </w:t>
      </w:r>
      <w:proofErr w:type="spellStart"/>
      <w:r w:rsidRPr="004C2D1F">
        <w:rPr>
          <w:rFonts w:ascii="Times New Roman" w:hAnsi="Times New Roman" w:cs="Times New Roman"/>
          <w:lang w:val="en-US"/>
          <w:rPrChange w:id="726" w:author="marie-helene" w:date="2012-04-11T17:39:00Z">
            <w:rPr>
              <w:rFonts w:ascii="Times New Roman" w:hAnsi="Times New Roman" w:cs="Times New Roman"/>
            </w:rPr>
          </w:rPrChange>
        </w:rPr>
        <w:t>authorised</w:t>
      </w:r>
      <w:proofErr w:type="spellEnd"/>
      <w:r w:rsidRPr="004C2D1F">
        <w:rPr>
          <w:rFonts w:ascii="Times New Roman" w:hAnsi="Times New Roman" w:cs="Times New Roman"/>
          <w:lang w:val="en-US"/>
          <w:rPrChange w:id="727" w:author="marie-helene" w:date="2012-04-11T17:39:00Z">
            <w:rPr>
              <w:rFonts w:ascii="Times New Roman" w:hAnsi="Times New Roman" w:cs="Times New Roman"/>
            </w:rPr>
          </w:rPrChange>
        </w:rPr>
        <w:t xml:space="preserve"> thereto by their respective Governments, have signed this Agreement.</w:t>
      </w:r>
      <w:proofErr w:type="gramEnd"/>
    </w:p>
    <w:p w:rsidR="00172EB1" w:rsidRPr="004C2D1F" w:rsidRDefault="00172EB1">
      <w:pPr>
        <w:pStyle w:val="Corpsdetexte"/>
        <w:rPr>
          <w:rFonts w:ascii="Times New Roman" w:hAnsi="Times New Roman" w:cs="Times New Roman"/>
          <w:w w:val="103"/>
          <w:lang w:val="en-US"/>
          <w:rPrChange w:id="728" w:author="marie-helene" w:date="2012-04-11T17:39:00Z">
            <w:rPr>
              <w:rFonts w:ascii="Times New Roman" w:hAnsi="Times New Roman" w:cs="Times New Roman"/>
              <w:w w:val="103"/>
            </w:rPr>
          </w:rPrChange>
        </w:rPr>
      </w:pPr>
      <w:r w:rsidRPr="004C2D1F">
        <w:rPr>
          <w:rFonts w:ascii="Times New Roman" w:hAnsi="Times New Roman" w:cs="Times New Roman"/>
          <w:w w:val="103"/>
          <w:lang w:val="en-US"/>
          <w:rPrChange w:id="729" w:author="marie-helene" w:date="2012-04-11T17:39:00Z">
            <w:rPr>
              <w:rFonts w:ascii="Times New Roman" w:hAnsi="Times New Roman" w:cs="Times New Roman"/>
              <w:w w:val="103"/>
            </w:rPr>
          </w:rPrChange>
        </w:rPr>
        <w:t xml:space="preserve">Done in Saint </w:t>
      </w:r>
      <w:proofErr w:type="spellStart"/>
      <w:r w:rsidRPr="004C2D1F">
        <w:rPr>
          <w:rFonts w:ascii="Times New Roman" w:hAnsi="Times New Roman" w:cs="Times New Roman"/>
          <w:w w:val="103"/>
          <w:lang w:val="en-US"/>
          <w:rPrChange w:id="730" w:author="marie-helene" w:date="2012-04-11T17:39:00Z">
            <w:rPr>
              <w:rFonts w:ascii="Times New Roman" w:hAnsi="Times New Roman" w:cs="Times New Roman"/>
              <w:w w:val="103"/>
            </w:rPr>
          </w:rPrChange>
        </w:rPr>
        <w:t>Germain</w:t>
      </w:r>
      <w:proofErr w:type="spellEnd"/>
      <w:r w:rsidRPr="004C2D1F">
        <w:rPr>
          <w:rFonts w:ascii="Times New Roman" w:hAnsi="Times New Roman" w:cs="Times New Roman"/>
          <w:w w:val="103"/>
          <w:lang w:val="en-US"/>
          <w:rPrChange w:id="731" w:author="marie-helene" w:date="2012-04-11T17:39:00Z">
            <w:rPr>
              <w:rFonts w:ascii="Times New Roman" w:hAnsi="Times New Roman" w:cs="Times New Roman"/>
              <w:w w:val="103"/>
            </w:rPr>
          </w:rPrChange>
        </w:rPr>
        <w:t xml:space="preserve"> en </w:t>
      </w:r>
      <w:proofErr w:type="spellStart"/>
      <w:r w:rsidRPr="004C2D1F">
        <w:rPr>
          <w:rFonts w:ascii="Times New Roman" w:hAnsi="Times New Roman" w:cs="Times New Roman"/>
          <w:w w:val="103"/>
          <w:lang w:val="en-US"/>
          <w:rPrChange w:id="732" w:author="marie-helene" w:date="2012-04-11T17:39:00Z">
            <w:rPr>
              <w:rFonts w:ascii="Times New Roman" w:hAnsi="Times New Roman" w:cs="Times New Roman"/>
              <w:w w:val="103"/>
            </w:rPr>
          </w:rPrChange>
        </w:rPr>
        <w:t>Laye</w:t>
      </w:r>
      <w:proofErr w:type="spellEnd"/>
      <w:r w:rsidRPr="004C2D1F">
        <w:rPr>
          <w:rFonts w:ascii="Times New Roman" w:hAnsi="Times New Roman" w:cs="Times New Roman"/>
          <w:w w:val="103"/>
          <w:lang w:val="en-US"/>
          <w:rPrChange w:id="733" w:author="marie-helene" w:date="2012-04-11T17:39:00Z">
            <w:rPr>
              <w:rFonts w:ascii="Times New Roman" w:hAnsi="Times New Roman" w:cs="Times New Roman"/>
              <w:w w:val="103"/>
            </w:rPr>
          </w:rPrChange>
        </w:rPr>
        <w:t xml:space="preserve"> France on </w:t>
      </w:r>
    </w:p>
    <w:p w:rsidR="00172EB1" w:rsidRPr="004C2D1F" w:rsidRDefault="00172EB1">
      <w:pPr>
        <w:pStyle w:val="Corpsdetexte"/>
        <w:rPr>
          <w:rFonts w:ascii="Times New Roman" w:hAnsi="Times New Roman" w:cs="Times New Roman"/>
          <w:lang w:val="en-US"/>
          <w:rPrChange w:id="734"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735" w:author="marie-helene" w:date="2012-04-11T17:39:00Z">
            <w:rPr>
              <w:rFonts w:ascii="Times New Roman" w:hAnsi="Times New Roman" w:cs="Times New Roman"/>
            </w:rPr>
          </w:rPrChange>
        </w:rPr>
        <w:sectPr w:rsidR="00172EB1" w:rsidRPr="004C2D1F">
          <w:type w:val="continuous"/>
          <w:pgSz w:w="11906" w:h="16838" w:code="9"/>
          <w:pgMar w:top="1134" w:right="1134" w:bottom="1134" w:left="1134" w:header="567" w:footer="567" w:gutter="0"/>
          <w:cols w:num="2" w:space="708"/>
          <w:titlePg/>
          <w:docGrid w:linePitch="360"/>
        </w:sectPr>
      </w:pPr>
    </w:p>
    <w:p w:rsidR="00172EB1" w:rsidRPr="004C2D1F" w:rsidRDefault="00172EB1">
      <w:pPr>
        <w:pStyle w:val="Corpsdetexte"/>
        <w:rPr>
          <w:rFonts w:ascii="Times New Roman" w:hAnsi="Times New Roman" w:cs="Times New Roman"/>
          <w:lang w:val="en-US"/>
          <w:rPrChange w:id="736" w:author="marie-helene" w:date="2012-04-11T17:39:00Z">
            <w:rPr>
              <w:rFonts w:ascii="Times New Roman" w:hAnsi="Times New Roman" w:cs="Times New Roman"/>
            </w:rPr>
          </w:rPrChange>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9"/>
        <w:gridCol w:w="4252"/>
        <w:gridCol w:w="1418"/>
        <w:gridCol w:w="992"/>
        <w:gridCol w:w="1134"/>
        <w:gridCol w:w="1099"/>
      </w:tblGrid>
      <w:tr w:rsidR="00172EB1">
        <w:trPr>
          <w:cantSplit/>
          <w:trHeight w:val="567"/>
        </w:trPr>
        <w:tc>
          <w:tcPr>
            <w:tcW w:w="959"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1</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Pays / Country</w:t>
            </w:r>
          </w:p>
        </w:tc>
        <w:tc>
          <w:tcPr>
            <w:tcW w:w="4252"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2</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State</w:t>
            </w:r>
            <w:ins w:id="737" w:author="rootsib" w:date="2012-04-11T14:26:00Z">
              <w:r>
                <w:rPr>
                  <w:rFonts w:ascii="Times New Roman" w:hAnsi="Times New Roman" w:cs="Times New Roman"/>
                  <w:sz w:val="18"/>
                  <w:szCs w:val="18"/>
                  <w:highlight w:val="yellow"/>
                </w:rPr>
                <w:t>/ XXX</w:t>
              </w:r>
            </w:ins>
          </w:p>
        </w:tc>
        <w:tc>
          <w:tcPr>
            <w:tcW w:w="1418" w:type="dxa"/>
            <w:vMerge w:val="restart"/>
          </w:tcPr>
          <w:p w:rsidR="00172EB1" w:rsidRDefault="00172EB1">
            <w:pPr>
              <w:jc w:val="center"/>
              <w:rPr>
                <w:rFonts w:ascii="Times New Roman" w:hAnsi="Times New Roman" w:cs="Times New Roman"/>
                <w:b/>
                <w:bCs/>
                <w:lang w:val="fr-FR"/>
              </w:rPr>
            </w:pPr>
            <w:r>
              <w:rPr>
                <w:rFonts w:ascii="Times New Roman" w:hAnsi="Times New Roman" w:cs="Times New Roman"/>
                <w:b/>
                <w:bCs/>
                <w:lang w:val="fr-FR"/>
              </w:rPr>
              <w:t>3</w:t>
            </w:r>
          </w:p>
          <w:p w:rsidR="00172EB1" w:rsidRDefault="00172EB1">
            <w:pPr>
              <w:jc w:val="center"/>
              <w:rPr>
                <w:rFonts w:ascii="Times New Roman" w:hAnsi="Times New Roman" w:cs="Times New Roman"/>
                <w:sz w:val="18"/>
                <w:szCs w:val="18"/>
                <w:lang w:val="fr-FR"/>
              </w:rPr>
            </w:pPr>
            <w:r>
              <w:rPr>
                <w:rFonts w:ascii="Times New Roman" w:hAnsi="Times New Roman" w:cs="Times New Roman"/>
                <w:sz w:val="18"/>
                <w:szCs w:val="18"/>
                <w:lang w:val="fr-FR"/>
              </w:rPr>
              <w:t xml:space="preserve">Date de la déclaration / Date of </w:t>
            </w:r>
            <w:proofErr w:type="spellStart"/>
            <w:r>
              <w:rPr>
                <w:rFonts w:ascii="Times New Roman" w:hAnsi="Times New Roman" w:cs="Times New Roman"/>
                <w:sz w:val="18"/>
                <w:szCs w:val="18"/>
                <w:lang w:val="fr-FR"/>
              </w:rPr>
              <w:t>declaration</w:t>
            </w:r>
            <w:proofErr w:type="spellEnd"/>
          </w:p>
        </w:tc>
        <w:tc>
          <w:tcPr>
            <w:tcW w:w="992"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4</w:t>
            </w:r>
          </w:p>
          <w:p w:rsidR="00172EB1" w:rsidRDefault="00172EB1">
            <w:pPr>
              <w:jc w:val="center"/>
              <w:rPr>
                <w:rFonts w:ascii="Times New Roman" w:hAnsi="Times New Roman" w:cs="Times New Roman"/>
                <w:sz w:val="18"/>
                <w:szCs w:val="18"/>
              </w:rPr>
            </w:pPr>
            <w:proofErr w:type="spellStart"/>
            <w:r>
              <w:rPr>
                <w:rFonts w:ascii="Times New Roman" w:hAnsi="Times New Roman" w:cs="Times New Roman"/>
                <w:sz w:val="18"/>
                <w:szCs w:val="18"/>
              </w:rPr>
              <w:t>Région</w:t>
            </w:r>
            <w:proofErr w:type="spellEnd"/>
            <w:r>
              <w:rPr>
                <w:rFonts w:ascii="Times New Roman" w:hAnsi="Times New Roman" w:cs="Times New Roman"/>
                <w:sz w:val="18"/>
                <w:szCs w:val="18"/>
              </w:rPr>
              <w:t xml:space="preserve"> / Region</w:t>
            </w:r>
          </w:p>
        </w:tc>
        <w:tc>
          <w:tcPr>
            <w:tcW w:w="2233" w:type="dxa"/>
            <w:gridSpan w:val="2"/>
            <w:vAlign w:val="center"/>
          </w:tcPr>
          <w:p w:rsidR="00172EB1" w:rsidRDefault="00172EB1">
            <w:pPr>
              <w:jc w:val="center"/>
              <w:rPr>
                <w:rFonts w:ascii="Times New Roman" w:hAnsi="Times New Roman" w:cs="Times New Roman"/>
                <w:sz w:val="18"/>
                <w:szCs w:val="18"/>
              </w:rPr>
            </w:pPr>
          </w:p>
        </w:tc>
      </w:tr>
      <w:tr w:rsidR="00172EB1">
        <w:trPr>
          <w:cantSplit/>
          <w:trHeight w:val="567"/>
        </w:trPr>
        <w:tc>
          <w:tcPr>
            <w:tcW w:w="959" w:type="dxa"/>
            <w:vMerge/>
            <w:vAlign w:val="center"/>
          </w:tcPr>
          <w:p w:rsidR="00172EB1" w:rsidRDefault="00172EB1">
            <w:pPr>
              <w:jc w:val="center"/>
              <w:rPr>
                <w:rFonts w:ascii="Times New Roman" w:hAnsi="Times New Roman" w:cs="Times New Roman"/>
              </w:rPr>
            </w:pPr>
          </w:p>
        </w:tc>
        <w:tc>
          <w:tcPr>
            <w:tcW w:w="4252" w:type="dxa"/>
            <w:vMerge/>
            <w:vAlign w:val="center"/>
          </w:tcPr>
          <w:p w:rsidR="00172EB1" w:rsidRDefault="00172EB1">
            <w:pPr>
              <w:jc w:val="center"/>
              <w:rPr>
                <w:rFonts w:ascii="Times New Roman" w:hAnsi="Times New Roman" w:cs="Times New Roman"/>
              </w:rPr>
            </w:pPr>
          </w:p>
        </w:tc>
        <w:tc>
          <w:tcPr>
            <w:tcW w:w="1418" w:type="dxa"/>
            <w:vMerge/>
            <w:vAlign w:val="center"/>
          </w:tcPr>
          <w:p w:rsidR="00172EB1" w:rsidRDefault="00172EB1">
            <w:pPr>
              <w:jc w:val="center"/>
              <w:rPr>
                <w:rFonts w:ascii="Times New Roman" w:hAnsi="Times New Roman" w:cs="Times New Roman"/>
              </w:rPr>
            </w:pPr>
          </w:p>
        </w:tc>
        <w:tc>
          <w:tcPr>
            <w:tcW w:w="992" w:type="dxa"/>
            <w:vMerge/>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sz w:val="18"/>
                <w:szCs w:val="18"/>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bl>
    <w:p w:rsidR="00172EB1" w:rsidRDefault="00172EB1">
      <w:pPr>
        <w:rPr>
          <w:rFonts w:ascii="Times New Roman" w:hAnsi="Times New Roman" w:cs="Times New Roman"/>
        </w:rPr>
      </w:pPr>
    </w:p>
    <w:p w:rsidR="00172EB1" w:rsidRDefault="00172EB1">
      <w:pPr>
        <w:rPr>
          <w:rFonts w:ascii="Times New Roman" w:hAnsi="Times New Roman" w:cs="Times New Roman"/>
        </w:rPr>
      </w:pPr>
    </w:p>
    <w:p w:rsidR="00172EB1" w:rsidRDefault="00172EB1">
      <w:pPr>
        <w:rPr>
          <w:rFonts w:ascii="Times New Roman" w:hAnsi="Times New Roman" w:cs="Times New Roman"/>
        </w:rPr>
        <w:sectPr w:rsidR="00172EB1">
          <w:type w:val="continuous"/>
          <w:pgSz w:w="11906" w:h="16838" w:code="9"/>
          <w:pgMar w:top="1134" w:right="1134" w:bottom="1134" w:left="1134" w:header="567" w:footer="567" w:gutter="0"/>
          <w:cols w:space="708"/>
          <w:titlePg/>
          <w:docGrid w:linePitch="360"/>
        </w:sectPr>
      </w:pPr>
    </w:p>
    <w:p w:rsidR="00172EB1" w:rsidRDefault="00172EB1">
      <w:pPr>
        <w:rPr>
          <w:rFonts w:ascii="Times New Roman" w:hAnsi="Times New Roman" w:cs="Times New Roman"/>
        </w:rPr>
      </w:pPr>
      <w:r>
        <w:rPr>
          <w:rFonts w:ascii="Times New Roman" w:hAnsi="Times New Roman" w:cs="Times New Roman"/>
        </w:rPr>
        <w:lastRenderedPageBreak/>
        <w:br w:type="page"/>
      </w:r>
    </w:p>
    <w:p w:rsidR="00172EB1" w:rsidRDefault="00172EB1">
      <w:pPr>
        <w:jc w:val="center"/>
        <w:rPr>
          <w:rFonts w:ascii="Times New Roman" w:hAnsi="Times New Roman" w:cs="Times New Roman"/>
          <w:b/>
          <w:bCs/>
        </w:rPr>
        <w:sectPr w:rsidR="00172EB1">
          <w:type w:val="continuous"/>
          <w:pgSz w:w="11906" w:h="16838" w:code="9"/>
          <w:pgMar w:top="1134" w:right="1134" w:bottom="1134" w:left="1134" w:header="567" w:footer="567" w:gutter="0"/>
          <w:cols w:num="2" w:space="708"/>
          <w:titlePg/>
          <w:docGrid w:linePitch="360"/>
        </w:sectPr>
      </w:pPr>
    </w:p>
    <w:tbl>
      <w:tblPr>
        <w:tblW w:w="9889"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
        <w:gridCol w:w="4648"/>
        <w:gridCol w:w="1134"/>
        <w:gridCol w:w="973"/>
        <w:gridCol w:w="1295"/>
        <w:gridCol w:w="992"/>
      </w:tblGrid>
      <w:tr w:rsidR="00172EB1">
        <w:trPr>
          <w:cantSplit/>
          <w:trHeight w:val="567"/>
        </w:trPr>
        <w:tc>
          <w:tcPr>
            <w:tcW w:w="847"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lastRenderedPageBreak/>
              <w:t>1</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Pays / Country</w:t>
            </w:r>
          </w:p>
        </w:tc>
        <w:tc>
          <w:tcPr>
            <w:tcW w:w="4648"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2</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State</w:t>
            </w:r>
            <w:ins w:id="738" w:author="rootsib" w:date="2012-04-11T14:28:00Z">
              <w:r>
                <w:rPr>
                  <w:rFonts w:ascii="Times New Roman" w:hAnsi="Times New Roman" w:cs="Times New Roman"/>
                  <w:sz w:val="18"/>
                  <w:szCs w:val="18"/>
                </w:rPr>
                <w:t xml:space="preserve"> </w:t>
              </w:r>
              <w:r>
                <w:rPr>
                  <w:rFonts w:ascii="Times New Roman" w:hAnsi="Times New Roman" w:cs="Times New Roman"/>
                  <w:sz w:val="18"/>
                  <w:szCs w:val="18"/>
                  <w:highlight w:val="yellow"/>
                </w:rPr>
                <w:t>/ XXX</w:t>
              </w:r>
            </w:ins>
          </w:p>
        </w:tc>
        <w:tc>
          <w:tcPr>
            <w:tcW w:w="1134" w:type="dxa"/>
            <w:vMerge w:val="restart"/>
          </w:tcPr>
          <w:p w:rsidR="00172EB1" w:rsidRDefault="00172EB1">
            <w:pPr>
              <w:jc w:val="center"/>
              <w:rPr>
                <w:rFonts w:ascii="Times New Roman" w:hAnsi="Times New Roman" w:cs="Times New Roman"/>
                <w:b/>
                <w:bCs/>
                <w:lang w:val="fr-FR"/>
              </w:rPr>
            </w:pPr>
            <w:r>
              <w:rPr>
                <w:rFonts w:ascii="Times New Roman" w:hAnsi="Times New Roman" w:cs="Times New Roman"/>
                <w:b/>
                <w:bCs/>
                <w:lang w:val="fr-FR"/>
              </w:rPr>
              <w:t>3</w:t>
            </w:r>
          </w:p>
          <w:p w:rsidR="00172EB1" w:rsidRDefault="00172EB1">
            <w:pPr>
              <w:jc w:val="center"/>
              <w:rPr>
                <w:rFonts w:ascii="Times New Roman" w:hAnsi="Times New Roman" w:cs="Times New Roman"/>
                <w:sz w:val="18"/>
                <w:szCs w:val="18"/>
                <w:lang w:val="fr-FR"/>
              </w:rPr>
            </w:pPr>
            <w:r>
              <w:rPr>
                <w:rFonts w:ascii="Times New Roman" w:hAnsi="Times New Roman" w:cs="Times New Roman"/>
                <w:sz w:val="18"/>
                <w:szCs w:val="18"/>
                <w:lang w:val="fr-FR"/>
              </w:rPr>
              <w:t xml:space="preserve">Date de la déclaration / Date of </w:t>
            </w:r>
            <w:proofErr w:type="spellStart"/>
            <w:r>
              <w:rPr>
                <w:rFonts w:ascii="Times New Roman" w:hAnsi="Times New Roman" w:cs="Times New Roman"/>
                <w:sz w:val="18"/>
                <w:szCs w:val="18"/>
                <w:lang w:val="fr-FR"/>
              </w:rPr>
              <w:t>declaration</w:t>
            </w:r>
            <w:proofErr w:type="spellEnd"/>
          </w:p>
        </w:tc>
        <w:tc>
          <w:tcPr>
            <w:tcW w:w="973"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4</w:t>
            </w:r>
          </w:p>
          <w:p w:rsidR="00172EB1" w:rsidRDefault="00172EB1">
            <w:pPr>
              <w:jc w:val="center"/>
              <w:rPr>
                <w:rFonts w:ascii="Times New Roman" w:hAnsi="Times New Roman" w:cs="Times New Roman"/>
                <w:sz w:val="18"/>
                <w:szCs w:val="18"/>
              </w:rPr>
            </w:pPr>
            <w:proofErr w:type="spellStart"/>
            <w:r>
              <w:rPr>
                <w:rFonts w:ascii="Times New Roman" w:hAnsi="Times New Roman" w:cs="Times New Roman"/>
                <w:sz w:val="18"/>
                <w:szCs w:val="18"/>
              </w:rPr>
              <w:t>R</w:t>
            </w:r>
            <w:r>
              <w:rPr>
                <w:sz w:val="18"/>
                <w:szCs w:val="18"/>
              </w:rPr>
              <w:t>é</w:t>
            </w:r>
            <w:r>
              <w:rPr>
                <w:rFonts w:ascii="Times New Roman" w:hAnsi="Times New Roman" w:cs="Times New Roman"/>
                <w:sz w:val="18"/>
                <w:szCs w:val="18"/>
              </w:rPr>
              <w:t>gion</w:t>
            </w:r>
            <w:proofErr w:type="spellEnd"/>
            <w:r>
              <w:rPr>
                <w:rFonts w:ascii="Times New Roman" w:hAnsi="Times New Roman" w:cs="Times New Roman"/>
                <w:sz w:val="18"/>
                <w:szCs w:val="18"/>
              </w:rPr>
              <w:t xml:space="preserve"> / Region</w:t>
            </w:r>
          </w:p>
        </w:tc>
        <w:tc>
          <w:tcPr>
            <w:tcW w:w="2287" w:type="dxa"/>
            <w:gridSpan w:val="2"/>
            <w:vAlign w:val="center"/>
          </w:tcPr>
          <w:p w:rsidR="00172EB1" w:rsidRDefault="00172EB1">
            <w:pPr>
              <w:jc w:val="center"/>
              <w:rPr>
                <w:rFonts w:ascii="Times New Roman" w:hAnsi="Times New Roman" w:cs="Times New Roman"/>
                <w:sz w:val="18"/>
                <w:szCs w:val="18"/>
              </w:rPr>
            </w:pPr>
          </w:p>
        </w:tc>
      </w:tr>
      <w:tr w:rsidR="00172EB1">
        <w:trPr>
          <w:cantSplit/>
          <w:trHeight w:val="567"/>
        </w:trPr>
        <w:tc>
          <w:tcPr>
            <w:tcW w:w="847" w:type="dxa"/>
            <w:vMerge/>
            <w:vAlign w:val="center"/>
          </w:tcPr>
          <w:p w:rsidR="00172EB1" w:rsidRDefault="00172EB1">
            <w:pPr>
              <w:jc w:val="center"/>
              <w:rPr>
                <w:rFonts w:ascii="Times New Roman" w:hAnsi="Times New Roman" w:cs="Times New Roman"/>
              </w:rPr>
            </w:pPr>
          </w:p>
        </w:tc>
        <w:tc>
          <w:tcPr>
            <w:tcW w:w="4648" w:type="dxa"/>
            <w:vMerge/>
            <w:vAlign w:val="center"/>
          </w:tcPr>
          <w:p w:rsidR="00172EB1" w:rsidRDefault="00172EB1">
            <w:pPr>
              <w:jc w:val="center"/>
              <w:rPr>
                <w:rFonts w:ascii="Times New Roman" w:hAnsi="Times New Roman" w:cs="Times New Roman"/>
              </w:rPr>
            </w:pPr>
          </w:p>
        </w:tc>
        <w:tc>
          <w:tcPr>
            <w:tcW w:w="1134" w:type="dxa"/>
            <w:vMerge/>
            <w:vAlign w:val="center"/>
          </w:tcPr>
          <w:p w:rsidR="00172EB1" w:rsidRDefault="00172EB1">
            <w:pPr>
              <w:jc w:val="center"/>
              <w:rPr>
                <w:rFonts w:ascii="Times New Roman" w:hAnsi="Times New Roman" w:cs="Times New Roman"/>
              </w:rPr>
            </w:pPr>
          </w:p>
        </w:tc>
        <w:tc>
          <w:tcPr>
            <w:tcW w:w="973" w:type="dxa"/>
            <w:vMerge/>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sz w:val="18"/>
                <w:szCs w:val="18"/>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r w:rsidR="00172EB1">
        <w:trPr>
          <w:trHeight w:val="567"/>
        </w:trPr>
        <w:tc>
          <w:tcPr>
            <w:tcW w:w="847" w:type="dxa"/>
            <w:vAlign w:val="center"/>
          </w:tcPr>
          <w:p w:rsidR="00172EB1" w:rsidRDefault="00172EB1">
            <w:pPr>
              <w:jc w:val="center"/>
              <w:rPr>
                <w:rFonts w:ascii="Times New Roman" w:hAnsi="Times New Roman" w:cs="Times New Roman"/>
              </w:rPr>
            </w:pPr>
          </w:p>
        </w:tc>
        <w:tc>
          <w:tcPr>
            <w:tcW w:w="4648"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973" w:type="dxa"/>
            <w:vAlign w:val="center"/>
          </w:tcPr>
          <w:p w:rsidR="00172EB1" w:rsidRDefault="00172EB1">
            <w:pPr>
              <w:jc w:val="center"/>
              <w:rPr>
                <w:rFonts w:ascii="Times New Roman" w:hAnsi="Times New Roman" w:cs="Times New Roman"/>
              </w:rPr>
            </w:pPr>
          </w:p>
        </w:tc>
        <w:tc>
          <w:tcPr>
            <w:tcW w:w="1295"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r>
    </w:tbl>
    <w:p w:rsidR="00172EB1" w:rsidRDefault="00172EB1">
      <w:pPr>
        <w:rPr>
          <w:rFonts w:ascii="Times New Roman" w:hAnsi="Times New Roman" w:cs="Times New Roman"/>
        </w:rPr>
        <w:sectPr w:rsidR="00172EB1">
          <w:type w:val="continuous"/>
          <w:pgSz w:w="11906" w:h="16838" w:code="9"/>
          <w:pgMar w:top="1134" w:right="1134" w:bottom="1134" w:left="1134" w:header="567" w:footer="567" w:gutter="0"/>
          <w:cols w:space="708"/>
          <w:titlePg/>
          <w:docGrid w:linePitch="360"/>
        </w:sectPr>
      </w:pPr>
    </w:p>
    <w:p w:rsidR="00172EB1" w:rsidRDefault="00172EB1">
      <w:pPr>
        <w:rPr>
          <w:rFonts w:ascii="Times New Roman" w:hAnsi="Times New Roman" w:cs="Times New Roman"/>
        </w:rPr>
      </w:pPr>
    </w:p>
    <w:p w:rsidR="00172EB1" w:rsidRDefault="00172EB1">
      <w:pPr>
        <w:pStyle w:val="Commentaire"/>
        <w:rPr>
          <w:del w:id="739" w:author="rootsib" w:date="2012-04-11T14:30:00Z"/>
          <w:rFonts w:ascii="Times New Roman" w:hAnsi="Times New Roman" w:cs="Times New Roman"/>
          <w:lang w:val="en-GB" w:eastAsia="en-US"/>
        </w:rPr>
      </w:pPr>
      <w:r>
        <w:rPr>
          <w:rFonts w:ascii="Times New Roman" w:hAnsi="Times New Roman" w:cs="Times New Roman"/>
          <w:lang w:val="en-GB" w:eastAsia="en-US"/>
        </w:rPr>
        <w:br w:type="page"/>
      </w:r>
    </w:p>
    <w:p w:rsidR="00172EB1" w:rsidRDefault="00172EB1">
      <w:pPr>
        <w:pStyle w:val="Corpsdetexte"/>
        <w:rPr>
          <w:rFonts w:ascii="Times New Roman" w:hAnsi="Times New Roman" w:cs="Times New Roman"/>
        </w:rPr>
      </w:pPr>
      <w:r>
        <w:rPr>
          <w:rFonts w:ascii="Times New Roman" w:hAnsi="Times New Roman" w:cs="Times New Roman"/>
          <w:position w:val="-2"/>
        </w:rPr>
        <w:lastRenderedPageBreak/>
        <w:t>Les</w:t>
      </w:r>
      <w:ins w:id="740" w:author="rootsib" w:date="2012-04-11T13:55:00Z">
        <w:r>
          <w:rPr>
            <w:rFonts w:ascii="Times New Roman" w:hAnsi="Times New Roman" w:cs="Times New Roman"/>
            <w:position w:val="-2"/>
          </w:rPr>
          <w:t xml:space="preserve"> </w:t>
        </w:r>
        <w:r>
          <w:rPr>
            <w:rFonts w:ascii="Times New Roman" w:hAnsi="Times New Roman" w:cs="Times New Roman"/>
            <w:w w:val="111"/>
          </w:rPr>
          <w:t>États</w:t>
        </w:r>
      </w:ins>
      <w:del w:id="741" w:author="rootsib" w:date="2012-04-11T13:55:00Z">
        <w:r>
          <w:rPr>
            <w:rFonts w:ascii="Times New Roman" w:hAnsi="Times New Roman" w:cs="Times New Roman"/>
            <w:position w:val="-2"/>
          </w:rPr>
          <w:delText>Etats</w:delText>
        </w:r>
      </w:del>
      <w:r>
        <w:rPr>
          <w:rFonts w:ascii="Times New Roman" w:hAnsi="Times New Roman" w:cs="Times New Roman"/>
          <w:position w:val="-2"/>
        </w:rPr>
        <w:t>, Parties</w:t>
      </w:r>
      <w:r>
        <w:rPr>
          <w:rFonts w:ascii="Times New Roman" w:hAnsi="Times New Roman" w:cs="Times New Roman"/>
          <w:spacing w:val="27"/>
          <w:position w:val="-2"/>
        </w:rPr>
        <w:t xml:space="preserve"> représentées ci-dessous par les soussignés,</w:t>
      </w:r>
      <w:ins w:id="742" w:author="rootsib" w:date="2012-04-11T13:56:00Z">
        <w:r>
          <w:rPr>
            <w:rFonts w:ascii="Times New Roman" w:hAnsi="Times New Roman" w:cs="Times New Roman"/>
            <w:spacing w:val="27"/>
            <w:position w:val="-2"/>
          </w:rPr>
          <w:t xml:space="preserve"> </w:t>
        </w:r>
      </w:ins>
      <w:r>
        <w:rPr>
          <w:rFonts w:ascii="Times New Roman" w:hAnsi="Times New Roman" w:cs="Times New Roman"/>
          <w:position w:val="-2"/>
        </w:rPr>
        <w:t>deviennent</w:t>
      </w:r>
      <w:ins w:id="743" w:author="rootsib" w:date="2012-04-11T13:56:00Z">
        <w:r>
          <w:rPr>
            <w:rFonts w:ascii="Times New Roman" w:hAnsi="Times New Roman" w:cs="Times New Roman"/>
            <w:position w:val="-2"/>
          </w:rPr>
          <w:t xml:space="preserve"> </w:t>
        </w:r>
      </w:ins>
      <w:r>
        <w:rPr>
          <w:rFonts w:ascii="Times New Roman" w:hAnsi="Times New Roman" w:cs="Times New Roman"/>
        </w:rPr>
        <w:t xml:space="preserve">parties </w:t>
      </w:r>
      <w:del w:id="744" w:author="rootsib" w:date="2012-04-11T13:56:00Z">
        <w:r>
          <w:rPr>
            <w:rFonts w:ascii="Times New Roman" w:hAnsi="Times New Roman" w:cs="Times New Roman"/>
          </w:rPr>
          <w:delText>à cet</w:delText>
        </w:r>
      </w:del>
      <w:ins w:id="745" w:author="rootsib" w:date="2012-04-11T13:56:00Z">
        <w:r>
          <w:rPr>
            <w:rFonts w:ascii="Times New Roman" w:hAnsi="Times New Roman" w:cs="Times New Roman"/>
          </w:rPr>
          <w:t xml:space="preserve">au présent </w:t>
        </w:r>
      </w:ins>
      <w:r>
        <w:rPr>
          <w:rFonts w:ascii="Times New Roman" w:hAnsi="Times New Roman" w:cs="Times New Roman"/>
        </w:rPr>
        <w:t>accord et</w:t>
      </w:r>
      <w:ins w:id="746" w:author="rootsib" w:date="2012-04-11T13:56:00Z">
        <w:r>
          <w:rPr>
            <w:rFonts w:ascii="Times New Roman" w:hAnsi="Times New Roman" w:cs="Times New Roman"/>
          </w:rPr>
          <w:t xml:space="preserve"> </w:t>
        </w:r>
      </w:ins>
      <w:r>
        <w:rPr>
          <w:rFonts w:ascii="Times New Roman" w:hAnsi="Times New Roman" w:cs="Times New Roman"/>
        </w:rPr>
        <w:t>font</w:t>
      </w:r>
      <w:ins w:id="747" w:author="rootsib" w:date="2012-04-11T13:56:00Z">
        <w:r>
          <w:rPr>
            <w:rFonts w:ascii="Times New Roman" w:hAnsi="Times New Roman" w:cs="Times New Roman"/>
          </w:rPr>
          <w:t xml:space="preserve"> </w:t>
        </w:r>
      </w:ins>
      <w:r>
        <w:rPr>
          <w:rFonts w:ascii="Times New Roman" w:hAnsi="Times New Roman" w:cs="Times New Roman"/>
        </w:rPr>
        <w:t>conna</w:t>
      </w:r>
      <w:r>
        <w:t>î</w:t>
      </w:r>
      <w:r>
        <w:rPr>
          <w:rFonts w:ascii="Times New Roman" w:hAnsi="Times New Roman" w:cs="Times New Roman"/>
        </w:rPr>
        <w:t>tre leur</w:t>
      </w:r>
      <w:ins w:id="748" w:author="rootsib" w:date="2012-04-11T13:57:00Z">
        <w:r>
          <w:rPr>
            <w:rFonts w:ascii="Times New Roman" w:hAnsi="Times New Roman" w:cs="Times New Roman"/>
          </w:rPr>
          <w:t xml:space="preserve"> i</w:t>
        </w:r>
      </w:ins>
      <w:del w:id="749" w:author="rootsib" w:date="2012-04-11T13:57:00Z">
        <w:r>
          <w:rPr>
            <w:rFonts w:ascii="Times New Roman" w:hAnsi="Times New Roman" w:cs="Times New Roman"/>
          </w:rPr>
          <w:delText>I</w:delText>
        </w:r>
      </w:del>
      <w:r>
        <w:rPr>
          <w:rFonts w:ascii="Times New Roman" w:hAnsi="Times New Roman" w:cs="Times New Roman"/>
        </w:rPr>
        <w:t>ntention</w:t>
      </w:r>
      <w:ins w:id="750" w:author="rootsib" w:date="2012-04-11T13:57:00Z">
        <w:r>
          <w:rPr>
            <w:rFonts w:ascii="Times New Roman" w:hAnsi="Times New Roman" w:cs="Times New Roman"/>
          </w:rPr>
          <w:t xml:space="preserve"> </w:t>
        </w:r>
      </w:ins>
      <w:r>
        <w:rPr>
          <w:rFonts w:ascii="Times New Roman" w:hAnsi="Times New Roman" w:cs="Times New Roman"/>
        </w:rPr>
        <w:t xml:space="preserve">d'être </w:t>
      </w:r>
      <w:r>
        <w:rPr>
          <w:rFonts w:ascii="Times New Roman" w:hAnsi="Times New Roman" w:cs="Times New Roman"/>
          <w:spacing w:val="1"/>
        </w:rPr>
        <w:t>i</w:t>
      </w:r>
      <w:r>
        <w:rPr>
          <w:rFonts w:ascii="Times New Roman" w:hAnsi="Times New Roman" w:cs="Times New Roman"/>
        </w:rPr>
        <w:t>nclus  dans</w:t>
      </w:r>
      <w:ins w:id="751" w:author="rootsib" w:date="2012-04-11T13:57:00Z">
        <w:r>
          <w:rPr>
            <w:rFonts w:ascii="Times New Roman" w:hAnsi="Times New Roman" w:cs="Times New Roman"/>
          </w:rPr>
          <w:t xml:space="preserve"> </w:t>
        </w:r>
      </w:ins>
      <w:r>
        <w:rPr>
          <w:rFonts w:ascii="Times New Roman" w:hAnsi="Times New Roman" w:cs="Times New Roman"/>
        </w:rPr>
        <w:t>la Région</w:t>
      </w:r>
      <w:ins w:id="752" w:author="rootsib" w:date="2012-04-11T13:57:00Z">
        <w:r>
          <w:rPr>
            <w:rFonts w:ascii="Times New Roman" w:hAnsi="Times New Roman" w:cs="Times New Roman"/>
          </w:rPr>
          <w:t xml:space="preserve"> </w:t>
        </w:r>
      </w:ins>
      <w:r>
        <w:rPr>
          <w:rFonts w:ascii="Times New Roman" w:hAnsi="Times New Roman" w:cs="Times New Roman"/>
        </w:rPr>
        <w:t>A</w:t>
      </w:r>
      <w:ins w:id="753" w:author="rootsib" w:date="2012-04-11T13:57:00Z">
        <w:r>
          <w:rPr>
            <w:rFonts w:ascii="Times New Roman" w:hAnsi="Times New Roman" w:cs="Times New Roman"/>
          </w:rPr>
          <w:t xml:space="preserve"> </w:t>
        </w:r>
      </w:ins>
      <w:r>
        <w:rPr>
          <w:rFonts w:ascii="Times New Roman" w:hAnsi="Times New Roman" w:cs="Times New Roman"/>
        </w:rPr>
        <w:t>ou</w:t>
      </w:r>
      <w:ins w:id="754" w:author="rootsib" w:date="2012-04-11T13:57:00Z">
        <w:r>
          <w:rPr>
            <w:rFonts w:ascii="Times New Roman" w:hAnsi="Times New Roman" w:cs="Times New Roman"/>
          </w:rPr>
          <w:t xml:space="preserve"> </w:t>
        </w:r>
      </w:ins>
      <w:r>
        <w:rPr>
          <w:rFonts w:ascii="Times New Roman" w:hAnsi="Times New Roman" w:cs="Times New Roman"/>
        </w:rPr>
        <w:t>dans</w:t>
      </w:r>
      <w:ins w:id="755" w:author="rootsib" w:date="2012-04-11T13:57:00Z">
        <w:r>
          <w:rPr>
            <w:rFonts w:ascii="Times New Roman" w:hAnsi="Times New Roman" w:cs="Times New Roman"/>
          </w:rPr>
          <w:t xml:space="preserve"> </w:t>
        </w:r>
      </w:ins>
      <w:r>
        <w:rPr>
          <w:rFonts w:ascii="Times New Roman" w:hAnsi="Times New Roman" w:cs="Times New Roman"/>
        </w:rPr>
        <w:t>la</w:t>
      </w:r>
      <w:ins w:id="756" w:author="rootsib" w:date="2012-04-11T13:57:00Z">
        <w:r>
          <w:rPr>
            <w:rFonts w:ascii="Times New Roman" w:hAnsi="Times New Roman" w:cs="Times New Roman"/>
          </w:rPr>
          <w:t xml:space="preserve"> </w:t>
        </w:r>
      </w:ins>
      <w:r>
        <w:rPr>
          <w:rFonts w:ascii="Times New Roman" w:hAnsi="Times New Roman" w:cs="Times New Roman"/>
        </w:rPr>
        <w:t>Région</w:t>
      </w:r>
      <w:ins w:id="757" w:author="rootsib" w:date="2012-04-11T13:57:00Z">
        <w:r>
          <w:rPr>
            <w:rFonts w:ascii="Times New Roman" w:hAnsi="Times New Roman" w:cs="Times New Roman"/>
          </w:rPr>
          <w:t xml:space="preserve"> </w:t>
        </w:r>
      </w:ins>
      <w:r>
        <w:rPr>
          <w:rFonts w:ascii="Times New Roman" w:hAnsi="Times New Roman" w:cs="Times New Roman"/>
        </w:rPr>
        <w:t>B, comme indiqué.</w:t>
      </w:r>
    </w:p>
    <w:p w:rsidR="00172EB1" w:rsidRPr="004C2D1F" w:rsidRDefault="00172EB1">
      <w:pPr>
        <w:pStyle w:val="Corpsdetexte"/>
        <w:rPr>
          <w:rFonts w:ascii="Times New Roman" w:hAnsi="Times New Roman" w:cs="Times New Roman"/>
          <w:w w:val="102"/>
          <w:lang w:val="en-US"/>
          <w:rPrChange w:id="758" w:author="marie-helene" w:date="2012-04-11T17:39:00Z">
            <w:rPr>
              <w:rFonts w:ascii="Times New Roman" w:hAnsi="Times New Roman" w:cs="Times New Roman"/>
              <w:w w:val="102"/>
            </w:rPr>
          </w:rPrChange>
        </w:rPr>
      </w:pPr>
      <w:r w:rsidRPr="004C2D1F">
        <w:rPr>
          <w:rFonts w:ascii="Times New Roman" w:hAnsi="Times New Roman" w:cs="Times New Roman"/>
          <w:lang w:val="en-US"/>
          <w:rPrChange w:id="759" w:author="marie-helene" w:date="2012-04-11T17:39:00Z">
            <w:rPr>
              <w:rFonts w:ascii="Times New Roman" w:hAnsi="Times New Roman" w:cs="Times New Roman"/>
            </w:rPr>
          </w:rPrChange>
        </w:rPr>
        <w:lastRenderedPageBreak/>
        <w:t>The</w:t>
      </w:r>
      <w:ins w:id="760" w:author="rootsib" w:date="2012-04-11T13:57:00Z">
        <w:r w:rsidRPr="004C2D1F">
          <w:rPr>
            <w:rFonts w:ascii="Times New Roman" w:hAnsi="Times New Roman" w:cs="Times New Roman"/>
            <w:lang w:val="en-US"/>
            <w:rPrChange w:id="761"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62" w:author="marie-helene" w:date="2012-04-11T17:39:00Z">
            <w:rPr>
              <w:rFonts w:ascii="Times New Roman" w:hAnsi="Times New Roman" w:cs="Times New Roman"/>
            </w:rPr>
          </w:rPrChange>
        </w:rPr>
        <w:t>States Parties</w:t>
      </w:r>
      <w:ins w:id="763" w:author="rootsib" w:date="2012-04-11T13:57:00Z">
        <w:r w:rsidRPr="004C2D1F">
          <w:rPr>
            <w:rFonts w:ascii="Times New Roman" w:hAnsi="Times New Roman" w:cs="Times New Roman"/>
            <w:lang w:val="en-US"/>
            <w:rPrChange w:id="764"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65" w:author="marie-helene" w:date="2012-04-11T17:39:00Z">
            <w:rPr>
              <w:rFonts w:ascii="Times New Roman" w:hAnsi="Times New Roman" w:cs="Times New Roman"/>
            </w:rPr>
          </w:rPrChange>
        </w:rPr>
        <w:t>named hereunder, hereby</w:t>
      </w:r>
      <w:ins w:id="766" w:author="rootsib" w:date="2012-04-11T13:57:00Z">
        <w:r w:rsidRPr="004C2D1F">
          <w:rPr>
            <w:rFonts w:ascii="Times New Roman" w:hAnsi="Times New Roman" w:cs="Times New Roman"/>
            <w:lang w:val="en-US"/>
            <w:rPrChange w:id="767"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68" w:author="marie-helene" w:date="2012-04-11T17:39:00Z">
            <w:rPr>
              <w:rFonts w:ascii="Times New Roman" w:hAnsi="Times New Roman" w:cs="Times New Roman"/>
            </w:rPr>
          </w:rPrChange>
        </w:rPr>
        <w:t>become parties</w:t>
      </w:r>
      <w:ins w:id="769" w:author="rootsib" w:date="2012-04-11T13:57:00Z">
        <w:r w:rsidRPr="004C2D1F">
          <w:rPr>
            <w:rFonts w:ascii="Times New Roman" w:hAnsi="Times New Roman" w:cs="Times New Roman"/>
            <w:lang w:val="en-US"/>
            <w:rPrChange w:id="770" w:author="marie-helene" w:date="2012-04-11T17:39:00Z">
              <w:rPr>
                <w:rFonts w:ascii="Times New Roman" w:hAnsi="Times New Roman" w:cs="Times New Roman"/>
              </w:rPr>
            </w:rPrChange>
          </w:rPr>
          <w:t xml:space="preserve"> </w:t>
        </w:r>
      </w:ins>
      <w:r w:rsidRPr="004C2D1F">
        <w:rPr>
          <w:rFonts w:ascii="Times New Roman" w:hAnsi="Times New Roman" w:cs="Times New Roman"/>
          <w:w w:val="108"/>
          <w:lang w:val="en-US"/>
          <w:rPrChange w:id="771" w:author="marie-helene" w:date="2012-04-11T17:39:00Z">
            <w:rPr>
              <w:rFonts w:ascii="Times New Roman" w:hAnsi="Times New Roman" w:cs="Times New Roman"/>
              <w:w w:val="108"/>
            </w:rPr>
          </w:rPrChange>
        </w:rPr>
        <w:t xml:space="preserve">to </w:t>
      </w:r>
      <w:r w:rsidRPr="004C2D1F">
        <w:rPr>
          <w:rFonts w:ascii="Times New Roman" w:hAnsi="Times New Roman" w:cs="Times New Roman"/>
          <w:lang w:val="en-US"/>
          <w:rPrChange w:id="772" w:author="marie-helene" w:date="2012-04-11T17:39:00Z">
            <w:rPr>
              <w:rFonts w:ascii="Times New Roman" w:hAnsi="Times New Roman" w:cs="Times New Roman"/>
            </w:rPr>
          </w:rPrChange>
        </w:rPr>
        <w:t>this</w:t>
      </w:r>
      <w:ins w:id="773" w:author="rootsib" w:date="2012-04-11T13:57:00Z">
        <w:r w:rsidRPr="004C2D1F">
          <w:rPr>
            <w:rFonts w:ascii="Times New Roman" w:hAnsi="Times New Roman" w:cs="Times New Roman"/>
            <w:lang w:val="en-US"/>
            <w:rPrChange w:id="774"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75" w:author="marie-helene" w:date="2012-04-11T17:39:00Z">
            <w:rPr>
              <w:rFonts w:ascii="Times New Roman" w:hAnsi="Times New Roman" w:cs="Times New Roman"/>
            </w:rPr>
          </w:rPrChange>
        </w:rPr>
        <w:t>Agreement and intend to</w:t>
      </w:r>
      <w:ins w:id="776" w:author="rootsib" w:date="2012-04-11T13:57:00Z">
        <w:r w:rsidRPr="004C2D1F">
          <w:rPr>
            <w:rFonts w:ascii="Times New Roman" w:hAnsi="Times New Roman" w:cs="Times New Roman"/>
            <w:lang w:val="en-US"/>
            <w:rPrChange w:id="777"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78" w:author="marie-helene" w:date="2012-04-11T17:39:00Z">
            <w:rPr>
              <w:rFonts w:ascii="Times New Roman" w:hAnsi="Times New Roman" w:cs="Times New Roman"/>
            </w:rPr>
          </w:rPrChange>
        </w:rPr>
        <w:t>be</w:t>
      </w:r>
      <w:ins w:id="779" w:author="rootsib" w:date="2012-04-11T13:57:00Z">
        <w:r w:rsidRPr="004C2D1F">
          <w:rPr>
            <w:rFonts w:ascii="Times New Roman" w:hAnsi="Times New Roman" w:cs="Times New Roman"/>
            <w:lang w:val="en-US"/>
            <w:rPrChange w:id="780"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81" w:author="marie-helene" w:date="2012-04-11T17:39:00Z">
            <w:rPr>
              <w:rFonts w:ascii="Times New Roman" w:hAnsi="Times New Roman" w:cs="Times New Roman"/>
            </w:rPr>
          </w:rPrChange>
        </w:rPr>
        <w:t>included</w:t>
      </w:r>
      <w:ins w:id="782" w:author="rootsib" w:date="2012-04-11T13:57:00Z">
        <w:r w:rsidRPr="004C2D1F">
          <w:rPr>
            <w:rFonts w:ascii="Times New Roman" w:hAnsi="Times New Roman" w:cs="Times New Roman"/>
            <w:lang w:val="en-US"/>
            <w:rPrChange w:id="783"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84" w:author="marie-helene" w:date="2012-04-11T17:39:00Z">
            <w:rPr>
              <w:rFonts w:ascii="Times New Roman" w:hAnsi="Times New Roman" w:cs="Times New Roman"/>
            </w:rPr>
          </w:rPrChange>
        </w:rPr>
        <w:t>in</w:t>
      </w:r>
      <w:ins w:id="785" w:author="rootsib" w:date="2012-04-11T13:57:00Z">
        <w:r w:rsidRPr="004C2D1F">
          <w:rPr>
            <w:rFonts w:ascii="Times New Roman" w:hAnsi="Times New Roman" w:cs="Times New Roman"/>
            <w:lang w:val="en-US"/>
            <w:rPrChange w:id="786" w:author="marie-helene" w:date="2012-04-11T17:39:00Z">
              <w:rPr>
                <w:rFonts w:ascii="Times New Roman" w:hAnsi="Times New Roman" w:cs="Times New Roman"/>
              </w:rPr>
            </w:rPrChange>
          </w:rPr>
          <w:t xml:space="preserve"> </w:t>
        </w:r>
      </w:ins>
      <w:proofErr w:type="spellStart"/>
      <w:r w:rsidRPr="004C2D1F">
        <w:rPr>
          <w:rFonts w:ascii="Times New Roman" w:hAnsi="Times New Roman" w:cs="Times New Roman"/>
          <w:lang w:val="en-US"/>
          <w:rPrChange w:id="787" w:author="marie-helene" w:date="2012-04-11T17:39:00Z">
            <w:rPr>
              <w:rFonts w:ascii="Times New Roman" w:hAnsi="Times New Roman" w:cs="Times New Roman"/>
            </w:rPr>
          </w:rPrChange>
        </w:rPr>
        <w:t>RegionA</w:t>
      </w:r>
      <w:proofErr w:type="spellEnd"/>
      <w:ins w:id="788" w:author="rootsib" w:date="2012-04-11T13:57:00Z">
        <w:r w:rsidRPr="004C2D1F">
          <w:rPr>
            <w:rFonts w:ascii="Times New Roman" w:hAnsi="Times New Roman" w:cs="Times New Roman"/>
            <w:lang w:val="en-US"/>
            <w:rPrChange w:id="789" w:author="marie-helene" w:date="2012-04-11T17:39:00Z">
              <w:rPr>
                <w:rFonts w:ascii="Times New Roman" w:hAnsi="Times New Roman" w:cs="Times New Roman"/>
              </w:rPr>
            </w:rPrChange>
          </w:rPr>
          <w:t xml:space="preserve"> </w:t>
        </w:r>
      </w:ins>
      <w:r w:rsidRPr="004C2D1F">
        <w:rPr>
          <w:rFonts w:ascii="Times New Roman" w:hAnsi="Times New Roman" w:cs="Times New Roman"/>
          <w:lang w:val="en-US"/>
          <w:rPrChange w:id="790" w:author="marie-helene" w:date="2012-04-11T17:39:00Z">
            <w:rPr>
              <w:rFonts w:ascii="Times New Roman" w:hAnsi="Times New Roman" w:cs="Times New Roman"/>
            </w:rPr>
          </w:rPrChange>
        </w:rPr>
        <w:t>or Region</w:t>
      </w:r>
      <w:ins w:id="791" w:author="rootsib" w:date="2012-04-11T13:57:00Z">
        <w:r w:rsidRPr="004C2D1F">
          <w:rPr>
            <w:rFonts w:ascii="Times New Roman" w:hAnsi="Times New Roman" w:cs="Times New Roman"/>
            <w:lang w:val="en-US"/>
            <w:rPrChange w:id="792" w:author="marie-helene" w:date="2012-04-11T17:39:00Z">
              <w:rPr>
                <w:rFonts w:ascii="Times New Roman" w:hAnsi="Times New Roman" w:cs="Times New Roman"/>
              </w:rPr>
            </w:rPrChange>
          </w:rPr>
          <w:t xml:space="preserve"> </w:t>
        </w:r>
      </w:ins>
      <w:r w:rsidRPr="004C2D1F">
        <w:rPr>
          <w:rFonts w:ascii="Times New Roman" w:hAnsi="Times New Roman" w:cs="Times New Roman"/>
          <w:w w:val="123"/>
          <w:lang w:val="en-US"/>
          <w:rPrChange w:id="793" w:author="marie-helene" w:date="2012-04-11T17:39:00Z">
            <w:rPr>
              <w:rFonts w:ascii="Times New Roman" w:hAnsi="Times New Roman" w:cs="Times New Roman"/>
              <w:w w:val="123"/>
            </w:rPr>
          </w:rPrChange>
        </w:rPr>
        <w:t xml:space="preserve">Bas </w:t>
      </w:r>
      <w:r w:rsidRPr="004C2D1F">
        <w:rPr>
          <w:rFonts w:ascii="Times New Roman" w:hAnsi="Times New Roman" w:cs="Times New Roman"/>
          <w:lang w:val="en-US"/>
          <w:rPrChange w:id="794" w:author="marie-helene" w:date="2012-04-11T17:39:00Z">
            <w:rPr>
              <w:rFonts w:ascii="Times New Roman" w:hAnsi="Times New Roman" w:cs="Times New Roman"/>
            </w:rPr>
          </w:rPrChange>
        </w:rPr>
        <w:t>Indicated.</w:t>
      </w:r>
    </w:p>
    <w:p w:rsidR="00172EB1" w:rsidRPr="004C2D1F" w:rsidRDefault="00172EB1">
      <w:pPr>
        <w:pStyle w:val="Corpsdetexte"/>
        <w:rPr>
          <w:rFonts w:ascii="Times New Roman" w:hAnsi="Times New Roman" w:cs="Times New Roman"/>
          <w:lang w:val="en-US"/>
          <w:rPrChange w:id="795" w:author="marie-helene" w:date="2012-04-11T17:39:00Z">
            <w:rPr>
              <w:rFonts w:ascii="Times New Roman" w:hAnsi="Times New Roman" w:cs="Times New Roman"/>
            </w:rPr>
          </w:rPrChange>
        </w:rPr>
        <w:sectPr w:rsidR="00172EB1" w:rsidRPr="004C2D1F">
          <w:type w:val="continuous"/>
          <w:pgSz w:w="11906" w:h="16838" w:code="9"/>
          <w:pgMar w:top="1134" w:right="1134" w:bottom="1134" w:left="1134" w:header="567" w:footer="567" w:gutter="0"/>
          <w:cols w:num="2" w:space="708"/>
          <w:titlePg/>
          <w:docGrid w:linePitch="360"/>
        </w:sectPr>
      </w:pPr>
    </w:p>
    <w:p w:rsidR="00172EB1" w:rsidRDefault="00172EB1">
      <w:pPr>
        <w:rPr>
          <w:rFonts w:ascii="Times New Roman" w:hAnsi="Times New Roman" w:cs="Times New Roman"/>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9"/>
        <w:gridCol w:w="4252"/>
        <w:gridCol w:w="1418"/>
        <w:gridCol w:w="992"/>
        <w:gridCol w:w="1134"/>
        <w:gridCol w:w="1099"/>
      </w:tblGrid>
      <w:tr w:rsidR="00172EB1">
        <w:trPr>
          <w:cantSplit/>
          <w:trHeight w:val="567"/>
        </w:trPr>
        <w:tc>
          <w:tcPr>
            <w:tcW w:w="959"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1</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Pays / Country</w:t>
            </w:r>
          </w:p>
        </w:tc>
        <w:tc>
          <w:tcPr>
            <w:tcW w:w="4252"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2</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State</w:t>
            </w:r>
            <w:ins w:id="796" w:author="rootsib" w:date="2012-04-11T14:28:00Z">
              <w:r>
                <w:rPr>
                  <w:rFonts w:ascii="Times New Roman" w:hAnsi="Times New Roman" w:cs="Times New Roman"/>
                  <w:sz w:val="18"/>
                  <w:szCs w:val="18"/>
                </w:rPr>
                <w:t xml:space="preserve"> </w:t>
              </w:r>
              <w:r>
                <w:rPr>
                  <w:rFonts w:ascii="Times New Roman" w:hAnsi="Times New Roman" w:cs="Times New Roman"/>
                  <w:sz w:val="18"/>
                  <w:szCs w:val="18"/>
                  <w:highlight w:val="yellow"/>
                </w:rPr>
                <w:t>/ XXX</w:t>
              </w:r>
            </w:ins>
          </w:p>
        </w:tc>
        <w:tc>
          <w:tcPr>
            <w:tcW w:w="1418" w:type="dxa"/>
            <w:vMerge w:val="restart"/>
          </w:tcPr>
          <w:p w:rsidR="00172EB1" w:rsidRDefault="00172EB1">
            <w:pPr>
              <w:jc w:val="center"/>
              <w:rPr>
                <w:rFonts w:ascii="Times New Roman" w:hAnsi="Times New Roman" w:cs="Times New Roman"/>
                <w:b/>
                <w:bCs/>
                <w:lang w:val="fr-FR"/>
              </w:rPr>
            </w:pPr>
            <w:r>
              <w:rPr>
                <w:rFonts w:ascii="Times New Roman" w:hAnsi="Times New Roman" w:cs="Times New Roman"/>
                <w:b/>
                <w:bCs/>
                <w:lang w:val="fr-FR"/>
              </w:rPr>
              <w:t>3</w:t>
            </w:r>
          </w:p>
          <w:p w:rsidR="00172EB1" w:rsidRDefault="00172EB1">
            <w:pPr>
              <w:jc w:val="center"/>
              <w:rPr>
                <w:rFonts w:ascii="Times New Roman" w:hAnsi="Times New Roman" w:cs="Times New Roman"/>
                <w:sz w:val="18"/>
                <w:szCs w:val="18"/>
                <w:lang w:val="fr-FR"/>
              </w:rPr>
            </w:pPr>
            <w:r>
              <w:rPr>
                <w:rFonts w:ascii="Times New Roman" w:hAnsi="Times New Roman" w:cs="Times New Roman"/>
                <w:sz w:val="18"/>
                <w:szCs w:val="18"/>
                <w:lang w:val="fr-FR"/>
              </w:rPr>
              <w:t xml:space="preserve">Date de la déclaration / Date of </w:t>
            </w:r>
            <w:proofErr w:type="spellStart"/>
            <w:r w:rsidRPr="004C2D1F">
              <w:rPr>
                <w:rFonts w:ascii="Times New Roman" w:hAnsi="Times New Roman" w:cs="Times New Roman"/>
                <w:sz w:val="18"/>
                <w:szCs w:val="18"/>
                <w:lang w:val="fr-FR"/>
                <w:rPrChange w:id="797" w:author="marie-helene" w:date="2012-04-11T17:39:00Z">
                  <w:rPr>
                    <w:rFonts w:ascii="Times New Roman" w:hAnsi="Times New Roman" w:cs="Times New Roman"/>
                    <w:sz w:val="18"/>
                    <w:szCs w:val="18"/>
                    <w:lang w:val="en-US"/>
                  </w:rPr>
                </w:rPrChange>
              </w:rPr>
              <w:t>declaration</w:t>
            </w:r>
            <w:proofErr w:type="spellEnd"/>
          </w:p>
        </w:tc>
        <w:tc>
          <w:tcPr>
            <w:tcW w:w="992"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4</w:t>
            </w:r>
          </w:p>
          <w:p w:rsidR="00172EB1" w:rsidRDefault="00172EB1">
            <w:pPr>
              <w:jc w:val="center"/>
              <w:rPr>
                <w:rFonts w:ascii="Times New Roman" w:hAnsi="Times New Roman" w:cs="Times New Roman"/>
                <w:sz w:val="18"/>
                <w:szCs w:val="18"/>
              </w:rPr>
            </w:pPr>
            <w:proofErr w:type="spellStart"/>
            <w:r>
              <w:rPr>
                <w:rFonts w:ascii="Times New Roman" w:hAnsi="Times New Roman" w:cs="Times New Roman"/>
                <w:sz w:val="18"/>
                <w:szCs w:val="18"/>
              </w:rPr>
              <w:t>Région</w:t>
            </w:r>
            <w:proofErr w:type="spellEnd"/>
            <w:r>
              <w:rPr>
                <w:rFonts w:ascii="Times New Roman" w:hAnsi="Times New Roman" w:cs="Times New Roman"/>
                <w:sz w:val="18"/>
                <w:szCs w:val="18"/>
              </w:rPr>
              <w:t xml:space="preserve"> / Region</w:t>
            </w:r>
          </w:p>
        </w:tc>
        <w:tc>
          <w:tcPr>
            <w:tcW w:w="2233" w:type="dxa"/>
            <w:gridSpan w:val="2"/>
            <w:vAlign w:val="center"/>
          </w:tcPr>
          <w:p w:rsidR="00172EB1" w:rsidRDefault="00172EB1">
            <w:pPr>
              <w:jc w:val="center"/>
              <w:rPr>
                <w:rFonts w:ascii="Times New Roman" w:hAnsi="Times New Roman" w:cs="Times New Roman"/>
                <w:sz w:val="18"/>
                <w:szCs w:val="18"/>
              </w:rPr>
            </w:pPr>
          </w:p>
        </w:tc>
      </w:tr>
      <w:tr w:rsidR="00172EB1">
        <w:trPr>
          <w:cantSplit/>
          <w:trHeight w:val="567"/>
        </w:trPr>
        <w:tc>
          <w:tcPr>
            <w:tcW w:w="959" w:type="dxa"/>
            <w:vMerge/>
            <w:vAlign w:val="center"/>
          </w:tcPr>
          <w:p w:rsidR="00172EB1" w:rsidRDefault="00172EB1">
            <w:pPr>
              <w:jc w:val="center"/>
              <w:rPr>
                <w:rFonts w:ascii="Times New Roman" w:hAnsi="Times New Roman" w:cs="Times New Roman"/>
              </w:rPr>
            </w:pPr>
          </w:p>
        </w:tc>
        <w:tc>
          <w:tcPr>
            <w:tcW w:w="4252" w:type="dxa"/>
            <w:vMerge/>
            <w:vAlign w:val="center"/>
          </w:tcPr>
          <w:p w:rsidR="00172EB1" w:rsidRDefault="00172EB1">
            <w:pPr>
              <w:jc w:val="center"/>
              <w:rPr>
                <w:rFonts w:ascii="Times New Roman" w:hAnsi="Times New Roman" w:cs="Times New Roman"/>
              </w:rPr>
            </w:pPr>
          </w:p>
        </w:tc>
        <w:tc>
          <w:tcPr>
            <w:tcW w:w="1418" w:type="dxa"/>
            <w:vMerge/>
            <w:vAlign w:val="center"/>
          </w:tcPr>
          <w:p w:rsidR="00172EB1" w:rsidRDefault="00172EB1">
            <w:pPr>
              <w:jc w:val="center"/>
              <w:rPr>
                <w:rFonts w:ascii="Times New Roman" w:hAnsi="Times New Roman" w:cs="Times New Roman"/>
              </w:rPr>
            </w:pPr>
          </w:p>
        </w:tc>
        <w:tc>
          <w:tcPr>
            <w:tcW w:w="992" w:type="dxa"/>
            <w:vMerge/>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sz w:val="18"/>
                <w:szCs w:val="18"/>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bl>
    <w:p w:rsidR="00172EB1" w:rsidRDefault="00172EB1">
      <w:pPr>
        <w:pStyle w:val="Titre"/>
        <w:spacing w:before="240" w:after="480"/>
        <w:rPr>
          <w:rFonts w:ascii="Times New Roman" w:hAnsi="Times New Roman" w:cs="Times New Roman"/>
        </w:rPr>
        <w:sectPr w:rsidR="00172EB1">
          <w:type w:val="continuous"/>
          <w:pgSz w:w="11906" w:h="16838" w:code="9"/>
          <w:pgMar w:top="1134" w:right="1134" w:bottom="1134" w:left="1134" w:header="567" w:footer="567" w:gutter="0"/>
          <w:cols w:space="708"/>
          <w:titlePg/>
          <w:docGrid w:linePitch="360"/>
        </w:sectPr>
      </w:pPr>
    </w:p>
    <w:p w:rsidR="00172EB1" w:rsidRDefault="00172EB1">
      <w:pPr>
        <w:pStyle w:val="Corpsdetexte"/>
        <w:rPr>
          <w:rFonts w:ascii="Times New Roman" w:hAnsi="Times New Roman" w:cs="Times New Roman"/>
        </w:rPr>
      </w:pPr>
    </w:p>
    <w:p w:rsidR="00172EB1" w:rsidRDefault="00172EB1">
      <w:pPr>
        <w:rPr>
          <w:rFonts w:ascii="Times New Roman" w:hAnsi="Times New Roman" w:cs="Times New Roman"/>
          <w:sz w:val="18"/>
          <w:szCs w:val="18"/>
        </w:rPr>
      </w:pPr>
      <w:r>
        <w:rPr>
          <w:rFonts w:ascii="Times New Roman" w:hAnsi="Times New Roman" w:cs="Times New Roman"/>
        </w:rPr>
        <w:br w:type="page"/>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59"/>
        <w:gridCol w:w="4252"/>
        <w:gridCol w:w="1418"/>
        <w:gridCol w:w="992"/>
        <w:gridCol w:w="1134"/>
        <w:gridCol w:w="1099"/>
      </w:tblGrid>
      <w:tr w:rsidR="00172EB1">
        <w:trPr>
          <w:cantSplit/>
          <w:trHeight w:val="567"/>
        </w:trPr>
        <w:tc>
          <w:tcPr>
            <w:tcW w:w="959"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lastRenderedPageBreak/>
              <w:t>1</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Pays / Country</w:t>
            </w:r>
          </w:p>
        </w:tc>
        <w:tc>
          <w:tcPr>
            <w:tcW w:w="4252"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2</w:t>
            </w:r>
          </w:p>
          <w:p w:rsidR="00172EB1" w:rsidRDefault="00172EB1">
            <w:pPr>
              <w:jc w:val="center"/>
              <w:rPr>
                <w:rFonts w:ascii="Times New Roman" w:hAnsi="Times New Roman" w:cs="Times New Roman"/>
                <w:sz w:val="18"/>
                <w:szCs w:val="18"/>
              </w:rPr>
            </w:pPr>
            <w:r>
              <w:rPr>
                <w:rFonts w:ascii="Times New Roman" w:hAnsi="Times New Roman" w:cs="Times New Roman"/>
                <w:sz w:val="18"/>
                <w:szCs w:val="18"/>
              </w:rPr>
              <w:t>State</w:t>
            </w:r>
            <w:ins w:id="798" w:author="rootsib" w:date="2012-04-11T14:28:00Z">
              <w:r>
                <w:rPr>
                  <w:rFonts w:ascii="Times New Roman" w:hAnsi="Times New Roman" w:cs="Times New Roman"/>
                  <w:sz w:val="18"/>
                  <w:szCs w:val="18"/>
                </w:rPr>
                <w:t xml:space="preserve"> </w:t>
              </w:r>
              <w:r>
                <w:rPr>
                  <w:rFonts w:ascii="Times New Roman" w:hAnsi="Times New Roman" w:cs="Times New Roman"/>
                  <w:sz w:val="18"/>
                  <w:szCs w:val="18"/>
                  <w:highlight w:val="yellow"/>
                </w:rPr>
                <w:t>/ XXX</w:t>
              </w:r>
            </w:ins>
          </w:p>
        </w:tc>
        <w:tc>
          <w:tcPr>
            <w:tcW w:w="1418" w:type="dxa"/>
            <w:vMerge w:val="restart"/>
          </w:tcPr>
          <w:p w:rsidR="00172EB1" w:rsidRDefault="00172EB1">
            <w:pPr>
              <w:jc w:val="center"/>
              <w:rPr>
                <w:rFonts w:ascii="Times New Roman" w:hAnsi="Times New Roman" w:cs="Times New Roman"/>
                <w:b/>
                <w:bCs/>
                <w:lang w:val="fr-FR"/>
              </w:rPr>
            </w:pPr>
            <w:r>
              <w:rPr>
                <w:rFonts w:ascii="Times New Roman" w:hAnsi="Times New Roman" w:cs="Times New Roman"/>
                <w:b/>
                <w:bCs/>
                <w:lang w:val="fr-FR"/>
              </w:rPr>
              <w:t>3</w:t>
            </w:r>
          </w:p>
          <w:p w:rsidR="00172EB1" w:rsidRDefault="00172EB1">
            <w:pPr>
              <w:jc w:val="center"/>
              <w:rPr>
                <w:rFonts w:ascii="Times New Roman" w:hAnsi="Times New Roman" w:cs="Times New Roman"/>
                <w:sz w:val="18"/>
                <w:szCs w:val="18"/>
                <w:lang w:val="fr-FR"/>
              </w:rPr>
            </w:pPr>
            <w:r>
              <w:rPr>
                <w:rFonts w:ascii="Times New Roman" w:hAnsi="Times New Roman" w:cs="Times New Roman"/>
                <w:sz w:val="18"/>
                <w:szCs w:val="18"/>
                <w:lang w:val="fr-FR"/>
              </w:rPr>
              <w:t xml:space="preserve">Date de la déclaration / Date of </w:t>
            </w:r>
            <w:proofErr w:type="spellStart"/>
            <w:r w:rsidRPr="004C2D1F">
              <w:rPr>
                <w:rFonts w:ascii="Times New Roman" w:hAnsi="Times New Roman" w:cs="Times New Roman"/>
                <w:sz w:val="18"/>
                <w:szCs w:val="18"/>
                <w:lang w:val="fr-FR"/>
                <w:rPrChange w:id="799" w:author="marie-helene" w:date="2012-04-11T17:39:00Z">
                  <w:rPr>
                    <w:rFonts w:ascii="Times New Roman" w:hAnsi="Times New Roman" w:cs="Times New Roman"/>
                    <w:sz w:val="18"/>
                    <w:szCs w:val="18"/>
                    <w:lang w:val="en-US"/>
                  </w:rPr>
                </w:rPrChange>
              </w:rPr>
              <w:t>declaration</w:t>
            </w:r>
            <w:proofErr w:type="spellEnd"/>
          </w:p>
        </w:tc>
        <w:tc>
          <w:tcPr>
            <w:tcW w:w="992" w:type="dxa"/>
            <w:vMerge w:val="restart"/>
          </w:tcPr>
          <w:p w:rsidR="00172EB1" w:rsidRDefault="00172EB1">
            <w:pPr>
              <w:jc w:val="center"/>
              <w:rPr>
                <w:rFonts w:ascii="Times New Roman" w:hAnsi="Times New Roman" w:cs="Times New Roman"/>
                <w:b/>
                <w:bCs/>
              </w:rPr>
            </w:pPr>
            <w:r>
              <w:rPr>
                <w:rFonts w:ascii="Times New Roman" w:hAnsi="Times New Roman" w:cs="Times New Roman"/>
                <w:b/>
                <w:bCs/>
              </w:rPr>
              <w:t>4</w:t>
            </w:r>
          </w:p>
          <w:p w:rsidR="00172EB1" w:rsidRDefault="00172EB1">
            <w:pPr>
              <w:jc w:val="center"/>
              <w:rPr>
                <w:rFonts w:ascii="Times New Roman" w:hAnsi="Times New Roman" w:cs="Times New Roman"/>
                <w:sz w:val="18"/>
                <w:szCs w:val="18"/>
              </w:rPr>
            </w:pPr>
            <w:proofErr w:type="spellStart"/>
            <w:r>
              <w:rPr>
                <w:rFonts w:ascii="Times New Roman" w:hAnsi="Times New Roman" w:cs="Times New Roman"/>
                <w:sz w:val="18"/>
                <w:szCs w:val="18"/>
              </w:rPr>
              <w:t>Région</w:t>
            </w:r>
            <w:proofErr w:type="spellEnd"/>
            <w:r>
              <w:rPr>
                <w:rFonts w:ascii="Times New Roman" w:hAnsi="Times New Roman" w:cs="Times New Roman"/>
                <w:sz w:val="18"/>
                <w:szCs w:val="18"/>
              </w:rPr>
              <w:t xml:space="preserve"> / Region</w:t>
            </w:r>
          </w:p>
        </w:tc>
        <w:tc>
          <w:tcPr>
            <w:tcW w:w="2233" w:type="dxa"/>
            <w:gridSpan w:val="2"/>
            <w:vAlign w:val="center"/>
          </w:tcPr>
          <w:p w:rsidR="00172EB1" w:rsidRDefault="00172EB1">
            <w:pPr>
              <w:jc w:val="center"/>
              <w:rPr>
                <w:rFonts w:ascii="Times New Roman" w:hAnsi="Times New Roman" w:cs="Times New Roman"/>
                <w:sz w:val="18"/>
                <w:szCs w:val="18"/>
              </w:rPr>
            </w:pPr>
          </w:p>
        </w:tc>
      </w:tr>
      <w:tr w:rsidR="00172EB1">
        <w:trPr>
          <w:cantSplit/>
          <w:trHeight w:val="567"/>
        </w:trPr>
        <w:tc>
          <w:tcPr>
            <w:tcW w:w="959" w:type="dxa"/>
            <w:vMerge/>
            <w:vAlign w:val="center"/>
          </w:tcPr>
          <w:p w:rsidR="00172EB1" w:rsidRDefault="00172EB1">
            <w:pPr>
              <w:jc w:val="center"/>
              <w:rPr>
                <w:rFonts w:ascii="Times New Roman" w:hAnsi="Times New Roman" w:cs="Times New Roman"/>
              </w:rPr>
            </w:pPr>
          </w:p>
        </w:tc>
        <w:tc>
          <w:tcPr>
            <w:tcW w:w="4252" w:type="dxa"/>
            <w:vMerge/>
            <w:vAlign w:val="center"/>
          </w:tcPr>
          <w:p w:rsidR="00172EB1" w:rsidRDefault="00172EB1">
            <w:pPr>
              <w:jc w:val="center"/>
              <w:rPr>
                <w:rFonts w:ascii="Times New Roman" w:hAnsi="Times New Roman" w:cs="Times New Roman"/>
              </w:rPr>
            </w:pPr>
          </w:p>
        </w:tc>
        <w:tc>
          <w:tcPr>
            <w:tcW w:w="1418" w:type="dxa"/>
            <w:vMerge/>
            <w:vAlign w:val="center"/>
          </w:tcPr>
          <w:p w:rsidR="00172EB1" w:rsidRDefault="00172EB1">
            <w:pPr>
              <w:jc w:val="center"/>
              <w:rPr>
                <w:rFonts w:ascii="Times New Roman" w:hAnsi="Times New Roman" w:cs="Times New Roman"/>
              </w:rPr>
            </w:pPr>
          </w:p>
        </w:tc>
        <w:tc>
          <w:tcPr>
            <w:tcW w:w="992" w:type="dxa"/>
            <w:vMerge/>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sz w:val="18"/>
                <w:szCs w:val="18"/>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r w:rsidR="00172EB1">
        <w:trPr>
          <w:trHeight w:val="567"/>
        </w:trPr>
        <w:tc>
          <w:tcPr>
            <w:tcW w:w="959" w:type="dxa"/>
            <w:vAlign w:val="center"/>
          </w:tcPr>
          <w:p w:rsidR="00172EB1" w:rsidRDefault="00172EB1">
            <w:pPr>
              <w:jc w:val="center"/>
              <w:rPr>
                <w:rFonts w:ascii="Times New Roman" w:hAnsi="Times New Roman" w:cs="Times New Roman"/>
              </w:rPr>
            </w:pPr>
          </w:p>
        </w:tc>
        <w:tc>
          <w:tcPr>
            <w:tcW w:w="4252" w:type="dxa"/>
            <w:vAlign w:val="center"/>
          </w:tcPr>
          <w:p w:rsidR="00172EB1" w:rsidRDefault="00172EB1">
            <w:pPr>
              <w:jc w:val="center"/>
              <w:rPr>
                <w:rFonts w:ascii="Times New Roman" w:hAnsi="Times New Roman" w:cs="Times New Roman"/>
              </w:rPr>
            </w:pPr>
          </w:p>
        </w:tc>
        <w:tc>
          <w:tcPr>
            <w:tcW w:w="1418" w:type="dxa"/>
            <w:vAlign w:val="center"/>
          </w:tcPr>
          <w:p w:rsidR="00172EB1" w:rsidRDefault="00172EB1">
            <w:pPr>
              <w:jc w:val="center"/>
              <w:rPr>
                <w:rFonts w:ascii="Times New Roman" w:hAnsi="Times New Roman" w:cs="Times New Roman"/>
              </w:rPr>
            </w:pPr>
          </w:p>
        </w:tc>
        <w:tc>
          <w:tcPr>
            <w:tcW w:w="992" w:type="dxa"/>
            <w:vAlign w:val="center"/>
          </w:tcPr>
          <w:p w:rsidR="00172EB1" w:rsidRDefault="00172EB1">
            <w:pPr>
              <w:jc w:val="center"/>
              <w:rPr>
                <w:rFonts w:ascii="Times New Roman" w:hAnsi="Times New Roman" w:cs="Times New Roman"/>
              </w:rPr>
            </w:pPr>
          </w:p>
        </w:tc>
        <w:tc>
          <w:tcPr>
            <w:tcW w:w="1134" w:type="dxa"/>
            <w:vAlign w:val="center"/>
          </w:tcPr>
          <w:p w:rsidR="00172EB1" w:rsidRDefault="00172EB1">
            <w:pPr>
              <w:jc w:val="center"/>
              <w:rPr>
                <w:rFonts w:ascii="Times New Roman" w:hAnsi="Times New Roman" w:cs="Times New Roman"/>
              </w:rPr>
            </w:pPr>
          </w:p>
        </w:tc>
        <w:tc>
          <w:tcPr>
            <w:tcW w:w="1099" w:type="dxa"/>
            <w:vAlign w:val="center"/>
          </w:tcPr>
          <w:p w:rsidR="00172EB1" w:rsidRDefault="00172EB1">
            <w:pPr>
              <w:jc w:val="center"/>
              <w:rPr>
                <w:rFonts w:ascii="Times New Roman" w:hAnsi="Times New Roman" w:cs="Times New Roman"/>
              </w:rPr>
            </w:pPr>
          </w:p>
        </w:tc>
      </w:tr>
    </w:tbl>
    <w:p w:rsidR="00172EB1" w:rsidRDefault="00172EB1">
      <w:pPr>
        <w:pStyle w:val="Corpsdetexte"/>
        <w:rPr>
          <w:rFonts w:ascii="Times New Roman" w:hAnsi="Times New Roman" w:cs="Times New Roman"/>
        </w:rPr>
      </w:pPr>
    </w:p>
    <w:p w:rsidR="00172EB1" w:rsidRDefault="00172EB1">
      <w:pPr>
        <w:rPr>
          <w:rFonts w:ascii="Times New Roman" w:hAnsi="Times New Roman" w:cs="Times New Roman"/>
        </w:rPr>
      </w:pPr>
    </w:p>
    <w:p w:rsidR="00172EB1" w:rsidRDefault="00172EB1">
      <w:pPr>
        <w:rPr>
          <w:rFonts w:ascii="Times New Roman" w:hAnsi="Times New Roman" w:cs="Times New Roman"/>
        </w:rPr>
        <w:sectPr w:rsidR="00172EB1">
          <w:type w:val="continuous"/>
          <w:pgSz w:w="11906" w:h="16838" w:code="9"/>
          <w:pgMar w:top="1134" w:right="1134" w:bottom="1134" w:left="1134" w:header="567" w:footer="567" w:gutter="0"/>
          <w:cols w:space="708"/>
          <w:titlePg/>
          <w:docGrid w:linePitch="360"/>
        </w:sectPr>
      </w:pPr>
    </w:p>
    <w:p w:rsidR="00172EB1" w:rsidRDefault="00172EB1">
      <w:pPr>
        <w:spacing w:line="280" w:lineRule="exact"/>
        <w:rPr>
          <w:ins w:id="800" w:author="rootsib" w:date="2012-04-11T13:59:00Z"/>
          <w:rFonts w:ascii="Times New Roman" w:hAnsi="Times New Roman" w:cs="Times New Roman"/>
          <w:sz w:val="20"/>
          <w:szCs w:val="20"/>
          <w:lang w:val="fr-FR"/>
        </w:rPr>
      </w:pPr>
      <w:r>
        <w:rPr>
          <w:rFonts w:ascii="Times New Roman" w:hAnsi="Times New Roman" w:cs="Times New Roman"/>
          <w:position w:val="-1"/>
          <w:sz w:val="20"/>
          <w:szCs w:val="20"/>
          <w:lang w:val="fr-FR"/>
        </w:rPr>
        <w:lastRenderedPageBreak/>
        <w:t>Je</w:t>
      </w:r>
      <w:ins w:id="801" w:author="rootsib" w:date="2012-04-11T13:58: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certifie</w:t>
      </w:r>
      <w:ins w:id="802" w:author="rootsib" w:date="2012-04-11T13:58: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que</w:t>
      </w:r>
      <w:ins w:id="803" w:author="rootsib" w:date="2012-04-11T13:58: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la</w:t>
      </w:r>
      <w:ins w:id="804" w:author="rootsib" w:date="2012-04-11T13:58: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présente</w:t>
      </w:r>
      <w:ins w:id="805" w:author="rootsib" w:date="2012-04-11T13:58: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copie</w:t>
      </w:r>
      <w:ins w:id="806" w:author="rootsib" w:date="2012-04-11T13:59: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est</w:t>
      </w:r>
      <w:ins w:id="807" w:author="rootsib" w:date="2012-04-11T13:59: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conforme à l'original</w:t>
      </w:r>
      <w:ins w:id="808" w:author="rootsib" w:date="2012-04-11T13:59: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de</w:t>
      </w:r>
      <w:ins w:id="809" w:author="rootsib" w:date="2012-04-11T13:59:00Z">
        <w:r>
          <w:rPr>
            <w:rFonts w:ascii="Times New Roman" w:hAnsi="Times New Roman" w:cs="Times New Roman"/>
            <w:position w:val="-1"/>
            <w:sz w:val="20"/>
            <w:szCs w:val="20"/>
            <w:lang w:val="fr-FR"/>
          </w:rPr>
          <w:t xml:space="preserve"> </w:t>
        </w:r>
      </w:ins>
      <w:r>
        <w:rPr>
          <w:rFonts w:ascii="Times New Roman" w:hAnsi="Times New Roman" w:cs="Times New Roman"/>
          <w:position w:val="-1"/>
          <w:sz w:val="20"/>
          <w:szCs w:val="20"/>
          <w:lang w:val="fr-FR"/>
        </w:rPr>
        <w:t>l'Accord</w:t>
      </w:r>
      <w:ins w:id="810" w:author="rootsib" w:date="2012-04-11T13:59:00Z">
        <w:r>
          <w:rPr>
            <w:rFonts w:ascii="Times New Roman" w:hAnsi="Times New Roman" w:cs="Times New Roman"/>
            <w:position w:val="-1"/>
            <w:sz w:val="20"/>
            <w:szCs w:val="20"/>
            <w:lang w:val="fr-FR"/>
          </w:rPr>
          <w:t xml:space="preserve"> </w:t>
        </w:r>
      </w:ins>
      <w:r>
        <w:rPr>
          <w:rFonts w:ascii="Times New Roman" w:hAnsi="Times New Roman" w:cs="Times New Roman"/>
          <w:w w:val="106"/>
          <w:position w:val="-1"/>
          <w:sz w:val="20"/>
          <w:szCs w:val="20"/>
          <w:lang w:val="fr-FR"/>
        </w:rPr>
        <w:t>sur</w:t>
      </w:r>
      <w:r>
        <w:rPr>
          <w:rFonts w:ascii="Times New Roman" w:hAnsi="Times New Roman" w:cs="Times New Roman"/>
          <w:sz w:val="20"/>
          <w:szCs w:val="20"/>
          <w:lang w:val="fr-FR"/>
        </w:rPr>
        <w:t xml:space="preserve"> le</w:t>
      </w:r>
      <w:ins w:id="811" w:author="rootsib" w:date="2012-04-11T13:59:00Z">
        <w:r>
          <w:rPr>
            <w:rFonts w:ascii="Times New Roman" w:hAnsi="Times New Roman" w:cs="Times New Roman"/>
            <w:sz w:val="20"/>
            <w:szCs w:val="20"/>
            <w:lang w:val="fr-FR"/>
          </w:rPr>
          <w:t xml:space="preserve"> </w:t>
        </w:r>
      </w:ins>
      <w:r>
        <w:rPr>
          <w:rFonts w:ascii="Times New Roman" w:hAnsi="Times New Roman" w:cs="Times New Roman"/>
          <w:sz w:val="20"/>
          <w:szCs w:val="20"/>
          <w:lang w:val="fr-FR"/>
        </w:rPr>
        <w:t>Système</w:t>
      </w:r>
      <w:ins w:id="812" w:author="rootsib" w:date="2012-04-11T13:59:00Z">
        <w:r>
          <w:rPr>
            <w:rFonts w:ascii="Times New Roman" w:hAnsi="Times New Roman" w:cs="Times New Roman"/>
            <w:sz w:val="20"/>
            <w:szCs w:val="20"/>
            <w:lang w:val="fr-FR"/>
          </w:rPr>
          <w:t xml:space="preserve"> </w:t>
        </w:r>
      </w:ins>
      <w:r>
        <w:rPr>
          <w:rFonts w:ascii="Times New Roman" w:hAnsi="Times New Roman" w:cs="Times New Roman"/>
          <w:sz w:val="20"/>
          <w:szCs w:val="20"/>
          <w:lang w:val="fr-FR"/>
        </w:rPr>
        <w:t>de</w:t>
      </w:r>
      <w:ins w:id="813" w:author="rootsib" w:date="2012-04-11T13:59:00Z">
        <w:r>
          <w:rPr>
            <w:rFonts w:ascii="Times New Roman" w:hAnsi="Times New Roman" w:cs="Times New Roman"/>
            <w:sz w:val="20"/>
            <w:szCs w:val="20"/>
            <w:lang w:val="fr-FR"/>
          </w:rPr>
          <w:t xml:space="preserve"> </w:t>
        </w:r>
      </w:ins>
      <w:r>
        <w:rPr>
          <w:rFonts w:ascii="Times New Roman" w:hAnsi="Times New Roman" w:cs="Times New Roman"/>
          <w:w w:val="94"/>
          <w:sz w:val="20"/>
          <w:szCs w:val="20"/>
          <w:lang w:val="fr-FR"/>
        </w:rPr>
        <w:t>Balisage</w:t>
      </w:r>
      <w:ins w:id="814" w:author="rootsib" w:date="2012-04-11T13:59:00Z">
        <w:r>
          <w:rPr>
            <w:rFonts w:ascii="Times New Roman" w:hAnsi="Times New Roman" w:cs="Times New Roman"/>
            <w:w w:val="94"/>
            <w:sz w:val="20"/>
            <w:szCs w:val="20"/>
            <w:lang w:val="fr-FR"/>
          </w:rPr>
          <w:t xml:space="preserve"> </w:t>
        </w:r>
      </w:ins>
      <w:r>
        <w:rPr>
          <w:rFonts w:ascii="Times New Roman" w:hAnsi="Times New Roman" w:cs="Times New Roman"/>
          <w:w w:val="94"/>
          <w:sz w:val="20"/>
          <w:szCs w:val="20"/>
          <w:lang w:val="fr-FR"/>
        </w:rPr>
        <w:t>Maritime</w:t>
      </w:r>
      <w:ins w:id="815" w:author="rootsib" w:date="2012-04-11T13:59:00Z">
        <w:r>
          <w:rPr>
            <w:rFonts w:ascii="Times New Roman" w:hAnsi="Times New Roman" w:cs="Times New Roman"/>
            <w:w w:val="94"/>
            <w:sz w:val="20"/>
            <w:szCs w:val="20"/>
            <w:lang w:val="fr-FR"/>
          </w:rPr>
          <w:t xml:space="preserve"> </w:t>
        </w:r>
      </w:ins>
      <w:r>
        <w:rPr>
          <w:rFonts w:ascii="Times New Roman" w:hAnsi="Times New Roman" w:cs="Times New Roman"/>
          <w:sz w:val="20"/>
          <w:szCs w:val="20"/>
          <w:lang w:val="fr-FR"/>
        </w:rPr>
        <w:t>de</w:t>
      </w:r>
      <w:ins w:id="816" w:author="rootsib" w:date="2012-04-11T13:59:00Z">
        <w:r>
          <w:rPr>
            <w:rFonts w:ascii="Times New Roman" w:hAnsi="Times New Roman" w:cs="Times New Roman"/>
            <w:sz w:val="20"/>
            <w:szCs w:val="20"/>
            <w:lang w:val="fr-FR"/>
          </w:rPr>
          <w:t xml:space="preserve"> </w:t>
        </w:r>
      </w:ins>
      <w:r>
        <w:rPr>
          <w:rFonts w:ascii="Times New Roman" w:hAnsi="Times New Roman" w:cs="Times New Roman"/>
          <w:w w:val="91"/>
          <w:sz w:val="20"/>
          <w:szCs w:val="20"/>
          <w:lang w:val="fr-FR"/>
        </w:rPr>
        <w:t>l'AISM</w:t>
      </w:r>
      <w:ins w:id="817" w:author="rootsib" w:date="2012-04-11T13:59:00Z">
        <w:r>
          <w:rPr>
            <w:rFonts w:ascii="Times New Roman" w:hAnsi="Times New Roman" w:cs="Times New Roman"/>
            <w:w w:val="91"/>
            <w:sz w:val="20"/>
            <w:szCs w:val="20"/>
            <w:lang w:val="fr-FR"/>
          </w:rPr>
          <w:t xml:space="preserve"> </w:t>
        </w:r>
      </w:ins>
      <w:r>
        <w:rPr>
          <w:rFonts w:ascii="Times New Roman" w:hAnsi="Times New Roman" w:cs="Times New Roman"/>
          <w:sz w:val="20"/>
          <w:szCs w:val="20"/>
          <w:lang w:val="fr-FR"/>
        </w:rPr>
        <w:t>entré</w:t>
      </w:r>
      <w:ins w:id="818" w:author="rootsib" w:date="2012-04-11T13:59:00Z">
        <w:r>
          <w:rPr>
            <w:rFonts w:ascii="Times New Roman" w:hAnsi="Times New Roman" w:cs="Times New Roman"/>
            <w:sz w:val="20"/>
            <w:szCs w:val="20"/>
            <w:lang w:val="fr-FR"/>
          </w:rPr>
          <w:t xml:space="preserve"> </w:t>
        </w:r>
      </w:ins>
      <w:r>
        <w:rPr>
          <w:rFonts w:ascii="Times New Roman" w:hAnsi="Times New Roman" w:cs="Times New Roman"/>
          <w:sz w:val="20"/>
          <w:szCs w:val="20"/>
          <w:lang w:val="fr-FR"/>
        </w:rPr>
        <w:t>en</w:t>
      </w:r>
      <w:ins w:id="819" w:author="rootsib" w:date="2012-04-11T13:59:00Z">
        <w:r>
          <w:rPr>
            <w:rFonts w:ascii="Times New Roman" w:hAnsi="Times New Roman" w:cs="Times New Roman"/>
            <w:sz w:val="20"/>
            <w:szCs w:val="20"/>
            <w:lang w:val="fr-FR"/>
          </w:rPr>
          <w:t xml:space="preserve"> </w:t>
        </w:r>
      </w:ins>
      <w:r>
        <w:rPr>
          <w:rFonts w:ascii="Times New Roman" w:hAnsi="Times New Roman" w:cs="Times New Roman"/>
          <w:sz w:val="20"/>
          <w:szCs w:val="20"/>
          <w:lang w:val="fr-FR"/>
        </w:rPr>
        <w:t>vigueur</w:t>
      </w:r>
      <w:ins w:id="820" w:author="rootsib" w:date="2012-04-11T13:59:00Z">
        <w:r>
          <w:rPr>
            <w:rFonts w:ascii="Times New Roman" w:hAnsi="Times New Roman" w:cs="Times New Roman"/>
            <w:sz w:val="20"/>
            <w:szCs w:val="20"/>
            <w:lang w:val="fr-FR"/>
          </w:rPr>
          <w:t xml:space="preserve"> </w:t>
        </w:r>
      </w:ins>
      <w:r>
        <w:rPr>
          <w:rFonts w:ascii="Times New Roman" w:hAnsi="Times New Roman" w:cs="Times New Roman"/>
          <w:sz w:val="20"/>
          <w:szCs w:val="20"/>
          <w:lang w:val="fr-FR"/>
        </w:rPr>
        <w:t>le</w:t>
      </w:r>
    </w:p>
    <w:p w:rsidR="00172EB1" w:rsidRDefault="00172EB1">
      <w:pPr>
        <w:numPr>
          <w:ins w:id="821" w:author="rootsib" w:date="2012-04-11T13:59:00Z"/>
        </w:numPr>
        <w:spacing w:line="280" w:lineRule="exact"/>
        <w:rPr>
          <w:rFonts w:ascii="Times New Roman" w:hAnsi="Times New Roman" w:cs="Times New Roman"/>
          <w:position w:val="-1"/>
          <w:sz w:val="20"/>
          <w:szCs w:val="20"/>
        </w:rPr>
      </w:pPr>
      <w:r>
        <w:rPr>
          <w:rFonts w:ascii="Times New Roman" w:hAnsi="Times New Roman" w:cs="Times New Roman"/>
          <w:position w:val="-1"/>
          <w:sz w:val="20"/>
          <w:szCs w:val="20"/>
        </w:rPr>
        <w:lastRenderedPageBreak/>
        <w:t xml:space="preserve">I hereby certify </w:t>
      </w:r>
      <w:proofErr w:type="gramStart"/>
      <w:r>
        <w:rPr>
          <w:rFonts w:ascii="Times New Roman" w:hAnsi="Times New Roman" w:cs="Times New Roman"/>
          <w:position w:val="-1"/>
          <w:sz w:val="20"/>
          <w:szCs w:val="20"/>
        </w:rPr>
        <w:t>that  this</w:t>
      </w:r>
      <w:proofErr w:type="gramEnd"/>
      <w:r>
        <w:rPr>
          <w:rFonts w:ascii="Times New Roman" w:hAnsi="Times New Roman" w:cs="Times New Roman"/>
          <w:position w:val="-1"/>
          <w:sz w:val="20"/>
          <w:szCs w:val="20"/>
        </w:rPr>
        <w:t xml:space="preserve"> is a true copy of the Agreement on the IALA Maritime Buoyage System which came into force on ………..….2012</w:t>
      </w:r>
    </w:p>
    <w:p w:rsidR="00172EB1" w:rsidRDefault="00172EB1">
      <w:pPr>
        <w:rPr>
          <w:sz w:val="20"/>
          <w:szCs w:val="20"/>
        </w:rPr>
      </w:pPr>
    </w:p>
    <w:p w:rsidR="00172EB1" w:rsidRDefault="00172EB1">
      <w:pPr>
        <w:rPr>
          <w:rFonts w:ascii="Times New Roman" w:hAnsi="Times New Roman" w:cs="Times New Roman"/>
        </w:rPr>
        <w:sectPr w:rsidR="00172EB1">
          <w:type w:val="continuous"/>
          <w:pgSz w:w="11906" w:h="16838" w:code="9"/>
          <w:pgMar w:top="1134" w:right="1134" w:bottom="1134" w:left="1134" w:header="567" w:footer="567" w:gutter="0"/>
          <w:cols w:num="2" w:space="708"/>
          <w:titlePg/>
          <w:docGrid w:linePitch="360"/>
        </w:sectPr>
      </w:pPr>
    </w:p>
    <w:p w:rsidR="00172EB1" w:rsidRPr="004C2D1F" w:rsidRDefault="00172EB1">
      <w:pPr>
        <w:pStyle w:val="Corpsdetexte"/>
        <w:rPr>
          <w:rFonts w:ascii="Times New Roman" w:hAnsi="Times New Roman" w:cs="Times New Roman"/>
          <w:lang w:val="en-US"/>
          <w:rPrChange w:id="822" w:author="marie-helene" w:date="2012-04-11T17:39:00Z">
            <w:rPr>
              <w:rFonts w:ascii="Times New Roman" w:hAnsi="Times New Roman" w:cs="Times New Roman"/>
            </w:rPr>
          </w:rPrChange>
        </w:rPr>
      </w:pPr>
    </w:p>
    <w:p w:rsidR="00172EB1" w:rsidRPr="004C2D1F" w:rsidRDefault="00172EB1">
      <w:pPr>
        <w:pStyle w:val="Titre"/>
        <w:spacing w:before="240" w:after="480"/>
        <w:jc w:val="left"/>
        <w:rPr>
          <w:rFonts w:ascii="Times New Roman" w:hAnsi="Times New Roman" w:cs="Times New Roman"/>
          <w:w w:val="111"/>
          <w:sz w:val="15"/>
          <w:szCs w:val="15"/>
          <w:lang w:val="en-US"/>
          <w:rPrChange w:id="823" w:author="marie-helene" w:date="2012-04-11T17:39:00Z">
            <w:rPr>
              <w:rFonts w:ascii="Times New Roman" w:hAnsi="Times New Roman" w:cs="Times New Roman"/>
              <w:w w:val="111"/>
              <w:sz w:val="15"/>
              <w:szCs w:val="15"/>
            </w:rPr>
          </w:rPrChange>
        </w:rPr>
      </w:pPr>
      <w:r w:rsidRPr="004C2D1F">
        <w:rPr>
          <w:rFonts w:ascii="Times New Roman" w:hAnsi="Times New Roman" w:cs="Times New Roman"/>
          <w:lang w:val="en-US"/>
          <w:rPrChange w:id="824" w:author="marie-helene" w:date="2012-04-11T17:39:00Z">
            <w:rPr>
              <w:rFonts w:ascii="Times New Roman" w:hAnsi="Times New Roman" w:cs="Times New Roman"/>
            </w:rPr>
          </w:rPrChange>
        </w:rPr>
        <w:br w:type="page"/>
      </w:r>
    </w:p>
    <w:p w:rsidR="00172EB1" w:rsidRPr="004C2D1F" w:rsidRDefault="00172EB1">
      <w:pPr>
        <w:pStyle w:val="Titre"/>
        <w:jc w:val="left"/>
        <w:rPr>
          <w:rFonts w:ascii="Times New Roman" w:hAnsi="Times New Roman" w:cs="Times New Roman"/>
          <w:lang w:val="en-US"/>
          <w:rPrChange w:id="825" w:author="marie-helene" w:date="2012-04-11T17:39:00Z">
            <w:rPr>
              <w:rFonts w:ascii="Times New Roman" w:hAnsi="Times New Roman" w:cs="Times New Roman"/>
            </w:rPr>
          </w:rPrChange>
        </w:rPr>
        <w:sectPr w:rsidR="00172EB1" w:rsidRPr="004C2D1F">
          <w:type w:val="continuous"/>
          <w:pgSz w:w="11906" w:h="16838" w:code="9"/>
          <w:pgMar w:top="1134" w:right="1134" w:bottom="1134" w:left="1134" w:header="567" w:footer="567" w:gutter="0"/>
          <w:cols w:space="708"/>
          <w:titlePg/>
          <w:docGrid w:linePitch="360"/>
        </w:sectPr>
      </w:pPr>
    </w:p>
    <w:p w:rsidR="00172EB1" w:rsidRPr="004C2D1F" w:rsidRDefault="00172EB1">
      <w:pPr>
        <w:pStyle w:val="Corpsdetexte"/>
        <w:rPr>
          <w:lang w:val="en-US"/>
          <w:rPrChange w:id="826" w:author="marie-helene" w:date="2012-04-11T17:39:00Z">
            <w:rPr/>
          </w:rPrChange>
        </w:rPr>
        <w:sectPr w:rsidR="00172EB1" w:rsidRPr="004C2D1F">
          <w:type w:val="continuous"/>
          <w:pgSz w:w="11906" w:h="16838" w:code="9"/>
          <w:pgMar w:top="1134" w:right="1134" w:bottom="1134" w:left="1134" w:header="567" w:footer="567" w:gutter="0"/>
          <w:cols w:num="2" w:space="708"/>
          <w:titlePg/>
          <w:docGrid w:linePitch="360"/>
        </w:sectPr>
      </w:pPr>
    </w:p>
    <w:p w:rsidR="00172EB1" w:rsidRDefault="00172EB1">
      <w:pPr>
        <w:pStyle w:val="Corpsdetexte"/>
        <w:rPr>
          <w:rFonts w:ascii="Times New Roman" w:hAnsi="Times New Roman" w:cs="Times New Roman"/>
          <w:w w:val="109"/>
        </w:rPr>
      </w:pPr>
      <w:r>
        <w:rPr>
          <w:rFonts w:ascii="Times New Roman" w:hAnsi="Times New Roman" w:cs="Times New Roman"/>
        </w:rPr>
        <w:lastRenderedPageBreak/>
        <w:t>Cet</w:t>
      </w:r>
      <w:ins w:id="827" w:author="rootsib" w:date="2012-04-11T13:54:00Z">
        <w:r>
          <w:rPr>
            <w:rFonts w:ascii="Times New Roman" w:hAnsi="Times New Roman" w:cs="Times New Roman"/>
          </w:rPr>
          <w:t xml:space="preserve"> </w:t>
        </w:r>
      </w:ins>
      <w:r>
        <w:rPr>
          <w:rFonts w:ascii="Times New Roman" w:hAnsi="Times New Roman" w:cs="Times New Roman"/>
        </w:rPr>
        <w:t>exemplaire</w:t>
      </w:r>
      <w:ins w:id="828" w:author="rootsib" w:date="2012-04-11T13:54:00Z">
        <w:r>
          <w:rPr>
            <w:rFonts w:ascii="Times New Roman" w:hAnsi="Times New Roman" w:cs="Times New Roman"/>
          </w:rPr>
          <w:t xml:space="preserve"> </w:t>
        </w:r>
      </w:ins>
      <w:r>
        <w:rPr>
          <w:rFonts w:ascii="Times New Roman" w:hAnsi="Times New Roman" w:cs="Times New Roman"/>
        </w:rPr>
        <w:t>contient</w:t>
      </w:r>
      <w:ins w:id="829" w:author="rootsib" w:date="2012-04-11T13:55:00Z">
        <w:r>
          <w:rPr>
            <w:rFonts w:ascii="Times New Roman" w:hAnsi="Times New Roman" w:cs="Times New Roman"/>
          </w:rPr>
          <w:t xml:space="preserve"> </w:t>
        </w:r>
      </w:ins>
      <w:r>
        <w:rPr>
          <w:rFonts w:ascii="Times New Roman" w:hAnsi="Times New Roman" w:cs="Times New Roman"/>
          <w:w w:val="86"/>
        </w:rPr>
        <w:t>les</w:t>
      </w:r>
      <w:ins w:id="830" w:author="rootsib" w:date="2012-04-11T13:55:00Z">
        <w:r>
          <w:rPr>
            <w:rFonts w:ascii="Times New Roman" w:hAnsi="Times New Roman" w:cs="Times New Roman"/>
            <w:w w:val="86"/>
          </w:rPr>
          <w:t xml:space="preserve"> </w:t>
        </w:r>
      </w:ins>
      <w:r>
        <w:rPr>
          <w:rFonts w:ascii="Times New Roman" w:hAnsi="Times New Roman" w:cs="Times New Roman"/>
        </w:rPr>
        <w:t>noms</w:t>
      </w:r>
      <w:ins w:id="831" w:author="rootsib" w:date="2012-04-11T13:55:00Z">
        <w:r>
          <w:rPr>
            <w:rFonts w:ascii="Times New Roman" w:hAnsi="Times New Roman" w:cs="Times New Roman"/>
          </w:rPr>
          <w:t xml:space="preserve"> </w:t>
        </w:r>
      </w:ins>
      <w:r>
        <w:rPr>
          <w:rFonts w:ascii="Times New Roman" w:hAnsi="Times New Roman" w:cs="Times New Roman"/>
        </w:rPr>
        <w:t>des</w:t>
      </w:r>
      <w:ins w:id="832" w:author="rootsib" w:date="2012-04-11T13:55:00Z">
        <w:r>
          <w:rPr>
            <w:rFonts w:ascii="Times New Roman" w:hAnsi="Times New Roman" w:cs="Times New Roman"/>
          </w:rPr>
          <w:t xml:space="preserve"> </w:t>
        </w:r>
      </w:ins>
      <w:ins w:id="833" w:author="rootsib" w:date="2012-04-11T14:00:00Z">
        <w:r>
          <w:rPr>
            <w:rFonts w:ascii="Times New Roman" w:hAnsi="Times New Roman" w:cs="Times New Roman"/>
            <w:w w:val="111"/>
          </w:rPr>
          <w:t>États</w:t>
        </w:r>
        <w:r>
          <w:rPr>
            <w:rFonts w:ascii="Times New Roman" w:hAnsi="Times New Roman" w:cs="Times New Roman"/>
          </w:rPr>
          <w:t xml:space="preserve"> </w:t>
        </w:r>
      </w:ins>
      <w:del w:id="834" w:author="rootsib" w:date="2012-04-11T14:00:00Z">
        <w:r>
          <w:rPr>
            <w:rFonts w:ascii="Times New Roman" w:hAnsi="Times New Roman" w:cs="Times New Roman"/>
          </w:rPr>
          <w:delText xml:space="preserve">Etats </w:delText>
        </w:r>
      </w:del>
      <w:r>
        <w:rPr>
          <w:rFonts w:ascii="Times New Roman" w:hAnsi="Times New Roman" w:cs="Times New Roman"/>
        </w:rPr>
        <w:t>devenus</w:t>
      </w:r>
      <w:ins w:id="835" w:author="rootsib" w:date="2012-04-11T14:00:00Z">
        <w:r>
          <w:rPr>
            <w:rFonts w:ascii="Times New Roman" w:hAnsi="Times New Roman" w:cs="Times New Roman"/>
          </w:rPr>
          <w:t xml:space="preserve"> </w:t>
        </w:r>
      </w:ins>
      <w:r>
        <w:rPr>
          <w:rFonts w:ascii="Times New Roman" w:hAnsi="Times New Roman" w:cs="Times New Roman"/>
        </w:rPr>
        <w:t>Parties à l’Accord</w:t>
      </w:r>
      <w:ins w:id="836" w:author="rootsib" w:date="2012-04-11T14:00:00Z">
        <w:r>
          <w:rPr>
            <w:rFonts w:ascii="Times New Roman" w:hAnsi="Times New Roman" w:cs="Times New Roman"/>
          </w:rPr>
          <w:t xml:space="preserve"> </w:t>
        </w:r>
      </w:ins>
      <w:r>
        <w:rPr>
          <w:rFonts w:ascii="Times New Roman" w:hAnsi="Times New Roman" w:cs="Times New Roman"/>
        </w:rPr>
        <w:t>par</w:t>
      </w:r>
      <w:ins w:id="837" w:author="rootsib" w:date="2012-04-11T14:00:00Z">
        <w:r>
          <w:rPr>
            <w:rFonts w:ascii="Times New Roman" w:hAnsi="Times New Roman" w:cs="Times New Roman"/>
          </w:rPr>
          <w:t xml:space="preserve"> </w:t>
        </w:r>
      </w:ins>
      <w:r>
        <w:rPr>
          <w:rFonts w:ascii="Times New Roman" w:hAnsi="Times New Roman" w:cs="Times New Roman"/>
        </w:rPr>
        <w:t>le dépôt</w:t>
      </w:r>
      <w:ins w:id="838" w:author="rootsib" w:date="2012-04-11T14:00:00Z">
        <w:r>
          <w:rPr>
            <w:rFonts w:ascii="Times New Roman" w:hAnsi="Times New Roman" w:cs="Times New Roman"/>
          </w:rPr>
          <w:t xml:space="preserve"> </w:t>
        </w:r>
      </w:ins>
      <w:r>
        <w:rPr>
          <w:rFonts w:ascii="Times New Roman" w:hAnsi="Times New Roman" w:cs="Times New Roman"/>
        </w:rPr>
        <w:t>d'une</w:t>
      </w:r>
      <w:ins w:id="839" w:author="rootsib" w:date="2012-04-11T14:00:00Z">
        <w:r>
          <w:rPr>
            <w:rFonts w:ascii="Times New Roman" w:hAnsi="Times New Roman" w:cs="Times New Roman"/>
          </w:rPr>
          <w:t xml:space="preserve"> </w:t>
        </w:r>
      </w:ins>
      <w:r>
        <w:rPr>
          <w:rFonts w:ascii="Times New Roman" w:hAnsi="Times New Roman" w:cs="Times New Roman"/>
        </w:rPr>
        <w:t>déclaration,</w:t>
      </w:r>
      <w:ins w:id="840" w:author="rootsib" w:date="2012-04-11T14:00:00Z">
        <w:r>
          <w:rPr>
            <w:rFonts w:ascii="Times New Roman" w:hAnsi="Times New Roman" w:cs="Times New Roman"/>
          </w:rPr>
          <w:t xml:space="preserve"> </w:t>
        </w:r>
      </w:ins>
      <w:r>
        <w:rPr>
          <w:rFonts w:ascii="Times New Roman" w:hAnsi="Times New Roman" w:cs="Times New Roman"/>
          <w:w w:val="103"/>
        </w:rPr>
        <w:t>conformément à l’</w:t>
      </w:r>
      <w:r>
        <w:rPr>
          <w:rFonts w:ascii="Times New Roman" w:hAnsi="Times New Roman" w:cs="Times New Roman"/>
          <w:w w:val="93"/>
        </w:rPr>
        <w:t>Article</w:t>
      </w:r>
      <w:ins w:id="841" w:author="rootsib" w:date="2012-04-11T14:00:00Z">
        <w:r>
          <w:rPr>
            <w:rFonts w:ascii="Times New Roman" w:hAnsi="Times New Roman" w:cs="Times New Roman"/>
            <w:w w:val="93"/>
          </w:rPr>
          <w:t xml:space="preserve"> </w:t>
        </w:r>
      </w:ins>
      <w:r>
        <w:rPr>
          <w:rFonts w:ascii="Times New Roman" w:hAnsi="Times New Roman" w:cs="Times New Roman"/>
          <w:w w:val="93"/>
        </w:rPr>
        <w:t>VIII</w:t>
      </w:r>
      <w:ins w:id="842" w:author="rootsib" w:date="2012-04-11T14:00:00Z">
        <w:r>
          <w:rPr>
            <w:rFonts w:ascii="Times New Roman" w:hAnsi="Times New Roman" w:cs="Times New Roman"/>
            <w:w w:val="93"/>
          </w:rPr>
          <w:t xml:space="preserve"> </w:t>
        </w:r>
      </w:ins>
      <w:r>
        <w:rPr>
          <w:rFonts w:ascii="Times New Roman" w:hAnsi="Times New Roman" w:cs="Times New Roman"/>
        </w:rPr>
        <w:t>d</w:t>
      </w:r>
      <w:ins w:id="843" w:author="rootsib" w:date="2012-04-11T14:00:00Z">
        <w:r>
          <w:rPr>
            <w:rFonts w:ascii="Times New Roman" w:hAnsi="Times New Roman" w:cs="Times New Roman"/>
          </w:rPr>
          <w:t xml:space="preserve">u présent </w:t>
        </w:r>
      </w:ins>
      <w:del w:id="844" w:author="rootsib" w:date="2012-04-11T14:00:00Z">
        <w:r>
          <w:rPr>
            <w:rFonts w:ascii="Times New Roman" w:hAnsi="Times New Roman" w:cs="Times New Roman"/>
          </w:rPr>
          <w:delText>el'</w:delText>
        </w:r>
      </w:del>
      <w:r>
        <w:rPr>
          <w:rFonts w:ascii="Times New Roman" w:hAnsi="Times New Roman" w:cs="Times New Roman"/>
        </w:rPr>
        <w:t>Accord, à la</w:t>
      </w:r>
      <w:ins w:id="845" w:author="rootsib" w:date="2012-04-11T14:00:00Z">
        <w:r>
          <w:rPr>
            <w:rFonts w:ascii="Times New Roman" w:hAnsi="Times New Roman" w:cs="Times New Roman"/>
          </w:rPr>
          <w:t xml:space="preserve"> </w:t>
        </w:r>
      </w:ins>
      <w:r>
        <w:rPr>
          <w:rFonts w:ascii="Times New Roman" w:hAnsi="Times New Roman" w:cs="Times New Roman"/>
        </w:rPr>
        <w:t>date</w:t>
      </w:r>
      <w:ins w:id="846" w:author="rootsib" w:date="2012-04-11T14:00:00Z">
        <w:r>
          <w:rPr>
            <w:rFonts w:ascii="Times New Roman" w:hAnsi="Times New Roman" w:cs="Times New Roman"/>
          </w:rPr>
          <w:t xml:space="preserve"> </w:t>
        </w:r>
      </w:ins>
      <w:r>
        <w:rPr>
          <w:rFonts w:ascii="Times New Roman" w:hAnsi="Times New Roman" w:cs="Times New Roman"/>
        </w:rPr>
        <w:t>du</w:t>
      </w:r>
      <w:ins w:id="847" w:author="rootsib" w:date="2012-04-11T14:00:00Z">
        <w:r>
          <w:rPr>
            <w:rFonts w:ascii="Times New Roman" w:hAnsi="Times New Roman" w:cs="Times New Roman"/>
          </w:rPr>
          <w:t xml:space="preserve">  XX </w:t>
        </w:r>
      </w:ins>
      <w:r>
        <w:rPr>
          <w:rFonts w:ascii="Times New Roman" w:hAnsi="Times New Roman" w:cs="Times New Roman"/>
          <w:w w:val="109"/>
        </w:rPr>
        <w:t>2012</w:t>
      </w:r>
    </w:p>
    <w:p w:rsidR="00172EB1" w:rsidRPr="004C2D1F" w:rsidRDefault="00172EB1">
      <w:pPr>
        <w:pStyle w:val="Corpsdetexte"/>
        <w:rPr>
          <w:rFonts w:ascii="Times New Roman" w:hAnsi="Times New Roman" w:cs="Times New Roman"/>
          <w:w w:val="109"/>
          <w:lang w:val="en-US"/>
          <w:rPrChange w:id="848" w:author="marie-helene" w:date="2012-04-11T17:39:00Z">
            <w:rPr>
              <w:rFonts w:ascii="Times New Roman" w:hAnsi="Times New Roman" w:cs="Times New Roman"/>
              <w:w w:val="109"/>
            </w:rPr>
          </w:rPrChange>
        </w:rPr>
      </w:pPr>
      <w:r w:rsidRPr="00D72892">
        <w:rPr>
          <w:rFonts w:ascii="Times New Roman" w:hAnsi="Times New Roman" w:cs="Times New Roman"/>
          <w:w w:val="109"/>
          <w:lang w:val="en-US"/>
          <w:rPrChange w:id="849" w:author="marie-helene" w:date="2012-04-11T17:50:00Z">
            <w:rPr>
              <w:rFonts w:ascii="Times New Roman" w:hAnsi="Times New Roman" w:cs="Times New Roman"/>
              <w:w w:val="109"/>
            </w:rPr>
          </w:rPrChange>
        </w:rPr>
        <w:br w:type="column"/>
      </w:r>
      <w:r w:rsidRPr="004C2D1F">
        <w:rPr>
          <w:rFonts w:ascii="Times New Roman" w:hAnsi="Times New Roman" w:cs="Times New Roman"/>
          <w:lang w:val="en-US"/>
          <w:rPrChange w:id="850" w:author="marie-helene" w:date="2012-04-11T17:39:00Z">
            <w:rPr>
              <w:rFonts w:ascii="Times New Roman" w:hAnsi="Times New Roman" w:cs="Times New Roman"/>
            </w:rPr>
          </w:rPrChange>
        </w:rPr>
        <w:lastRenderedPageBreak/>
        <w:t xml:space="preserve">This copy includes the names of the States which have become Parties to the Agreement by the deposit of a declaration to that effect in accordance with Article VIII of the Agreement as at  </w:t>
      </w:r>
      <w:ins w:id="851" w:author="rootsib" w:date="2012-04-11T14:00:00Z">
        <w:r w:rsidRPr="004C2D1F">
          <w:rPr>
            <w:rFonts w:ascii="Times New Roman" w:hAnsi="Times New Roman" w:cs="Times New Roman"/>
            <w:lang w:val="en-US"/>
            <w:rPrChange w:id="852" w:author="marie-helene" w:date="2012-04-11T17:39:00Z">
              <w:rPr>
                <w:rFonts w:ascii="Times New Roman" w:hAnsi="Times New Roman" w:cs="Times New Roman"/>
              </w:rPr>
            </w:rPrChange>
          </w:rPr>
          <w:t xml:space="preserve">     XX </w:t>
        </w:r>
      </w:ins>
      <w:r w:rsidRPr="004C2D1F">
        <w:rPr>
          <w:rFonts w:ascii="Times New Roman" w:hAnsi="Times New Roman" w:cs="Times New Roman"/>
          <w:lang w:val="en-US"/>
          <w:rPrChange w:id="853" w:author="marie-helene" w:date="2012-04-11T17:39:00Z">
            <w:rPr>
              <w:rFonts w:ascii="Times New Roman" w:hAnsi="Times New Roman" w:cs="Times New Roman"/>
            </w:rPr>
          </w:rPrChange>
        </w:rPr>
        <w:t>2012.</w:t>
      </w:r>
    </w:p>
    <w:p w:rsidR="00172EB1" w:rsidRDefault="00172EB1">
      <w:pPr>
        <w:spacing w:before="99" w:line="164" w:lineRule="exact"/>
        <w:ind w:right="56" w:firstLine="21"/>
        <w:jc w:val="both"/>
        <w:rPr>
          <w:w w:val="109"/>
          <w:sz w:val="20"/>
          <w:szCs w:val="20"/>
        </w:rPr>
      </w:pPr>
    </w:p>
    <w:p w:rsidR="00172EB1" w:rsidRDefault="00172EB1">
      <w:pPr>
        <w:spacing w:before="99" w:line="164" w:lineRule="exact"/>
        <w:ind w:right="56" w:firstLine="21"/>
        <w:jc w:val="both"/>
        <w:rPr>
          <w:w w:val="109"/>
          <w:sz w:val="20"/>
          <w:szCs w:val="20"/>
        </w:rPr>
        <w:sectPr w:rsidR="00172EB1">
          <w:type w:val="continuous"/>
          <w:pgSz w:w="11906" w:h="16838" w:code="9"/>
          <w:pgMar w:top="1134" w:right="1134" w:bottom="1134" w:left="1134" w:header="567" w:footer="567" w:gutter="0"/>
          <w:cols w:num="2" w:space="708"/>
          <w:titlePg/>
          <w:docGrid w:linePitch="360"/>
        </w:sectPr>
      </w:pPr>
    </w:p>
    <w:p w:rsidR="00172EB1" w:rsidRPr="004C2D1F" w:rsidRDefault="00172EB1">
      <w:pPr>
        <w:pStyle w:val="Corpsdetexte"/>
        <w:rPr>
          <w:rFonts w:ascii="Times New Roman" w:hAnsi="Times New Roman" w:cs="Times New Roman"/>
          <w:lang w:val="en-US"/>
          <w:rPrChange w:id="854"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55"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56"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57"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58"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59"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0"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1"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2"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3"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4"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5"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6"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7" w:author="marie-helene" w:date="2012-04-11T17:39:00Z">
            <w:rPr>
              <w:rFonts w:ascii="Times New Roman" w:hAnsi="Times New Roman" w:cs="Times New Roman"/>
            </w:rPr>
          </w:rPrChange>
        </w:rPr>
      </w:pPr>
    </w:p>
    <w:p w:rsidR="00172EB1" w:rsidRPr="004C2D1F" w:rsidRDefault="00172EB1">
      <w:pPr>
        <w:pStyle w:val="Corpsdetexte"/>
        <w:rPr>
          <w:rFonts w:ascii="Times New Roman" w:hAnsi="Times New Roman" w:cs="Times New Roman"/>
          <w:lang w:val="en-US"/>
          <w:rPrChange w:id="868" w:author="marie-helene" w:date="2012-04-11T17:39:00Z">
            <w:rPr>
              <w:rFonts w:ascii="Times New Roman" w:hAnsi="Times New Roman" w:cs="Times New Roman"/>
            </w:rPr>
          </w:rPrChange>
        </w:rPr>
      </w:pPr>
    </w:p>
    <w:p w:rsidR="00172EB1" w:rsidRDefault="00172EB1">
      <w:pPr>
        <w:pStyle w:val="Corpsdetexte"/>
        <w:jc w:val="center"/>
        <w:rPr>
          <w:rFonts w:ascii="Times New Roman" w:hAnsi="Times New Roman" w:cs="Times New Roman"/>
        </w:rPr>
      </w:pPr>
      <w:r>
        <w:rPr>
          <w:rFonts w:ascii="Times New Roman" w:hAnsi="Times New Roman" w:cs="Times New Roman"/>
        </w:rPr>
        <w:t>G Prosser</w:t>
      </w:r>
    </w:p>
    <w:p w:rsidR="00172EB1" w:rsidRDefault="00172EB1">
      <w:pPr>
        <w:spacing w:before="4" w:line="160" w:lineRule="exact"/>
        <w:rPr>
          <w:rFonts w:ascii="Times New Roman" w:hAnsi="Times New Roman" w:cs="Times New Roman"/>
          <w:sz w:val="16"/>
          <w:szCs w:val="16"/>
          <w:lang w:val="fr-FR"/>
        </w:rPr>
      </w:pPr>
    </w:p>
    <w:p w:rsidR="00172EB1" w:rsidRDefault="00172EB1">
      <w:pPr>
        <w:pStyle w:val="Corpsdetexte"/>
        <w:jc w:val="center"/>
        <w:rPr>
          <w:rFonts w:ascii="Times New Roman" w:hAnsi="Times New Roman" w:cs="Times New Roman"/>
          <w:w w:val="96"/>
        </w:rPr>
      </w:pPr>
      <w:r>
        <w:rPr>
          <w:rFonts w:ascii="Times New Roman" w:hAnsi="Times New Roman" w:cs="Times New Roman"/>
        </w:rPr>
        <w:t>Secrétaire</w:t>
      </w:r>
      <w:ins w:id="869" w:author="rootsib" w:date="2012-04-11T14:31:00Z">
        <w:r>
          <w:rPr>
            <w:rFonts w:ascii="Times New Roman" w:hAnsi="Times New Roman" w:cs="Times New Roman"/>
          </w:rPr>
          <w:t xml:space="preserve"> </w:t>
        </w:r>
      </w:ins>
      <w:r>
        <w:rPr>
          <w:rFonts w:ascii="Times New Roman" w:hAnsi="Times New Roman" w:cs="Times New Roman"/>
        </w:rPr>
        <w:t>Général</w:t>
      </w:r>
      <w:ins w:id="870" w:author="rootsib" w:date="2012-04-11T14:31:00Z">
        <w:r>
          <w:rPr>
            <w:rFonts w:ascii="Times New Roman" w:hAnsi="Times New Roman" w:cs="Times New Roman"/>
          </w:rPr>
          <w:t xml:space="preserve"> </w:t>
        </w:r>
      </w:ins>
      <w:r>
        <w:rPr>
          <w:rFonts w:ascii="Times New Roman" w:hAnsi="Times New Roman" w:cs="Times New Roman"/>
        </w:rPr>
        <w:t>de</w:t>
      </w:r>
      <w:ins w:id="871" w:author="rootsib" w:date="2012-04-11T14:31:00Z">
        <w:r>
          <w:rPr>
            <w:rFonts w:ascii="Times New Roman" w:hAnsi="Times New Roman" w:cs="Times New Roman"/>
          </w:rPr>
          <w:t xml:space="preserve"> </w:t>
        </w:r>
      </w:ins>
      <w:r>
        <w:rPr>
          <w:rFonts w:ascii="Times New Roman" w:hAnsi="Times New Roman" w:cs="Times New Roman"/>
          <w:w w:val="98"/>
        </w:rPr>
        <w:t xml:space="preserve">l'Association </w:t>
      </w:r>
      <w:r>
        <w:rPr>
          <w:rFonts w:ascii="Times New Roman" w:hAnsi="Times New Roman" w:cs="Times New Roman"/>
        </w:rPr>
        <w:t>Internationale</w:t>
      </w:r>
      <w:ins w:id="872" w:author="rootsib" w:date="2012-04-11T14:31:00Z">
        <w:r>
          <w:rPr>
            <w:rFonts w:ascii="Times New Roman" w:hAnsi="Times New Roman" w:cs="Times New Roman"/>
          </w:rPr>
          <w:t xml:space="preserve"> </w:t>
        </w:r>
      </w:ins>
      <w:r>
        <w:rPr>
          <w:rFonts w:ascii="Times New Roman" w:hAnsi="Times New Roman" w:cs="Times New Roman"/>
        </w:rPr>
        <w:t>de</w:t>
      </w:r>
      <w:ins w:id="873" w:author="rootsib" w:date="2012-04-11T14:31:00Z">
        <w:r>
          <w:rPr>
            <w:rFonts w:ascii="Times New Roman" w:hAnsi="Times New Roman" w:cs="Times New Roman"/>
          </w:rPr>
          <w:t xml:space="preserve"> </w:t>
        </w:r>
      </w:ins>
      <w:r>
        <w:rPr>
          <w:rFonts w:ascii="Times New Roman" w:hAnsi="Times New Roman" w:cs="Times New Roman"/>
          <w:w w:val="98"/>
        </w:rPr>
        <w:t xml:space="preserve">Signalisation </w:t>
      </w:r>
      <w:r>
        <w:rPr>
          <w:rFonts w:ascii="Times New Roman" w:hAnsi="Times New Roman" w:cs="Times New Roman"/>
          <w:w w:val="96"/>
        </w:rPr>
        <w:t>Maritime</w:t>
      </w:r>
    </w:p>
    <w:p w:rsidR="00172EB1" w:rsidRDefault="00172EB1">
      <w:pPr>
        <w:pStyle w:val="Corpsdetexte"/>
        <w:jc w:val="center"/>
        <w:rPr>
          <w:rFonts w:ascii="Times New Roman" w:hAnsi="Times New Roman" w:cs="Times New Roman"/>
          <w:w w:val="96"/>
        </w:rPr>
      </w:pPr>
    </w:p>
    <w:p w:rsidR="00172EB1" w:rsidRPr="004C2D1F" w:rsidRDefault="00172EB1">
      <w:pPr>
        <w:pStyle w:val="Corpsdetexte"/>
        <w:jc w:val="center"/>
        <w:rPr>
          <w:lang w:val="en-US"/>
          <w:rPrChange w:id="874" w:author="marie-helene" w:date="2012-04-11T17:39:00Z">
            <w:rPr/>
          </w:rPrChange>
        </w:rPr>
      </w:pPr>
      <w:proofErr w:type="spellStart"/>
      <w:r w:rsidRPr="004C2D1F">
        <w:rPr>
          <w:rFonts w:ascii="Times New Roman" w:hAnsi="Times New Roman" w:cs="Times New Roman"/>
          <w:w w:val="96"/>
          <w:lang w:val="en-US"/>
          <w:rPrChange w:id="875" w:author="marie-helene" w:date="2012-04-11T17:39:00Z">
            <w:rPr>
              <w:rFonts w:ascii="Times New Roman" w:hAnsi="Times New Roman" w:cs="Times New Roman"/>
              <w:w w:val="96"/>
            </w:rPr>
          </w:rPrChange>
        </w:rPr>
        <w:t>Secretary</w:t>
      </w:r>
      <w:del w:id="876" w:author="rootsib" w:date="2012-04-11T14:31:00Z">
        <w:r w:rsidRPr="004C2D1F">
          <w:rPr>
            <w:rFonts w:ascii="Times New Roman" w:hAnsi="Times New Roman" w:cs="Times New Roman"/>
            <w:w w:val="96"/>
            <w:lang w:val="en-US"/>
            <w:rPrChange w:id="877" w:author="marie-helene" w:date="2012-04-11T17:39:00Z">
              <w:rPr>
                <w:rFonts w:ascii="Times New Roman" w:hAnsi="Times New Roman" w:cs="Times New Roman"/>
                <w:w w:val="96"/>
              </w:rPr>
            </w:rPrChange>
          </w:rPr>
          <w:delText>-</w:delText>
        </w:r>
      </w:del>
      <w:r w:rsidRPr="004C2D1F">
        <w:rPr>
          <w:rFonts w:ascii="Times New Roman" w:hAnsi="Times New Roman" w:cs="Times New Roman"/>
          <w:w w:val="96"/>
          <w:lang w:val="en-US"/>
          <w:rPrChange w:id="878" w:author="marie-helene" w:date="2012-04-11T17:39:00Z">
            <w:rPr>
              <w:rFonts w:ascii="Times New Roman" w:hAnsi="Times New Roman" w:cs="Times New Roman"/>
              <w:w w:val="96"/>
            </w:rPr>
          </w:rPrChange>
        </w:rPr>
        <w:t>General</w:t>
      </w:r>
      <w:proofErr w:type="spellEnd"/>
      <w:r w:rsidRPr="004C2D1F">
        <w:rPr>
          <w:rFonts w:ascii="Times New Roman" w:hAnsi="Times New Roman" w:cs="Times New Roman"/>
          <w:w w:val="96"/>
          <w:lang w:val="en-US"/>
          <w:rPrChange w:id="879" w:author="marie-helene" w:date="2012-04-11T17:39:00Z">
            <w:rPr>
              <w:rFonts w:ascii="Times New Roman" w:hAnsi="Times New Roman" w:cs="Times New Roman"/>
              <w:w w:val="96"/>
            </w:rPr>
          </w:rPrChange>
        </w:rPr>
        <w:t xml:space="preserve"> of the International Association of Marine Aids to Navigation and Lighthouse Authorities</w:t>
      </w:r>
    </w:p>
    <w:sectPr w:rsidR="00172EB1" w:rsidRPr="004C2D1F" w:rsidSect="00172EB1">
      <w:type w:val="continuous"/>
      <w:pgSz w:w="11906" w:h="16838"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EB1" w:rsidRDefault="00172EB1">
      <w:pPr>
        <w:rPr>
          <w:rFonts w:ascii="Times New Roman" w:hAnsi="Times New Roman" w:cs="Times New Roman"/>
        </w:rPr>
      </w:pPr>
      <w:r>
        <w:rPr>
          <w:rFonts w:ascii="Times New Roman" w:hAnsi="Times New Roman" w:cs="Times New Roman"/>
        </w:rPr>
        <w:separator/>
      </w:r>
    </w:p>
  </w:endnote>
  <w:endnote w:type="continuationSeparator" w:id="0">
    <w:p w:rsidR="00172EB1" w:rsidRDefault="00172EB1">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EB1" w:rsidRDefault="00172EB1">
    <w:pPr>
      <w:pStyle w:val="Pieddepage"/>
      <w:rPr>
        <w:rFonts w:ascii="Times New Roman" w:hAnsi="Times New Roman" w:cs="Times New Roman"/>
      </w:rPr>
    </w:pPr>
    <w:r>
      <w:rPr>
        <w:rFonts w:ascii="Times New Roman" w:hAnsi="Times New Roman" w:cs="Times New Roman"/>
      </w:rPr>
      <w:tab/>
    </w:r>
    <w:r>
      <w:rPr>
        <w:rFonts w:ascii="Times New Roman" w:hAnsi="Times New Roman" w:cs="Times New Roman"/>
        <w:lang w:val="en-US"/>
      </w:rPr>
      <w:t xml:space="preserve">Page </w:t>
    </w:r>
    <w:r>
      <w:rPr>
        <w:rFonts w:ascii="Times New Roman" w:hAnsi="Times New Roman" w:cs="Times New Roman"/>
        <w:lang w:val="en-US"/>
      </w:rPr>
      <w:fldChar w:fldCharType="begin"/>
    </w:r>
    <w:r>
      <w:rPr>
        <w:rFonts w:ascii="Times New Roman" w:hAnsi="Times New Roman" w:cs="Times New Roman"/>
        <w:lang w:val="en-US"/>
      </w:rPr>
      <w:instrText xml:space="preserve"> PAGE </w:instrText>
    </w:r>
    <w:r>
      <w:rPr>
        <w:rFonts w:ascii="Times New Roman" w:hAnsi="Times New Roman" w:cs="Times New Roman"/>
        <w:lang w:val="en-US"/>
      </w:rPr>
      <w:fldChar w:fldCharType="separate"/>
    </w:r>
    <w:r w:rsidR="00D72892">
      <w:rPr>
        <w:rFonts w:ascii="Times New Roman" w:hAnsi="Times New Roman" w:cs="Times New Roman"/>
        <w:noProof/>
        <w:lang w:val="en-US"/>
      </w:rPr>
      <w:t>6</w:t>
    </w:r>
    <w:r>
      <w:rPr>
        <w:rFonts w:ascii="Times New Roman" w:hAnsi="Times New Roman" w:cs="Times New Roman"/>
        <w:lang w:val="en-US"/>
      </w:rPr>
      <w:fldChar w:fldCharType="end"/>
    </w:r>
    <w:r>
      <w:rPr>
        <w:rFonts w:ascii="Times New Roman" w:hAnsi="Times New Roman" w:cs="Times New Roman"/>
        <w:lang w:val="en-US"/>
      </w:rPr>
      <w:t xml:space="preserve"> of </w:t>
    </w:r>
    <w:r>
      <w:rPr>
        <w:rFonts w:ascii="Times New Roman" w:hAnsi="Times New Roman" w:cs="Times New Roman"/>
        <w:lang w:val="en-US"/>
      </w:rPr>
      <w:fldChar w:fldCharType="begin"/>
    </w:r>
    <w:r>
      <w:rPr>
        <w:rFonts w:ascii="Times New Roman" w:hAnsi="Times New Roman" w:cs="Times New Roman"/>
        <w:lang w:val="en-US"/>
      </w:rPr>
      <w:instrText xml:space="preserve"> NUMPAGES </w:instrText>
    </w:r>
    <w:r>
      <w:rPr>
        <w:rFonts w:ascii="Times New Roman" w:hAnsi="Times New Roman" w:cs="Times New Roman"/>
        <w:lang w:val="en-US"/>
      </w:rPr>
      <w:fldChar w:fldCharType="separate"/>
    </w:r>
    <w:r w:rsidR="00D72892">
      <w:rPr>
        <w:rFonts w:ascii="Times New Roman" w:hAnsi="Times New Roman" w:cs="Times New Roman"/>
        <w:noProof/>
        <w:lang w:val="en-US"/>
      </w:rPr>
      <w:t>11</w:t>
    </w:r>
    <w:r>
      <w:rPr>
        <w:rFonts w:ascii="Times New Roman" w:hAnsi="Times New Roman" w:cs="Times New Roman"/>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EB1" w:rsidRDefault="00172EB1">
      <w:pPr>
        <w:rPr>
          <w:rFonts w:ascii="Times New Roman" w:hAnsi="Times New Roman" w:cs="Times New Roman"/>
        </w:rPr>
      </w:pPr>
      <w:r>
        <w:rPr>
          <w:rFonts w:ascii="Times New Roman" w:hAnsi="Times New Roman" w:cs="Times New Roman"/>
        </w:rPr>
        <w:separator/>
      </w:r>
    </w:p>
  </w:footnote>
  <w:footnote w:type="continuationSeparator" w:id="0">
    <w:p w:rsidR="00172EB1" w:rsidRDefault="00172EB1">
      <w:pPr>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EB1" w:rsidRDefault="00172EB1">
    <w:pPr>
      <w:jc w:val="center"/>
      <w:rPr>
        <w:sz w:val="20"/>
        <w:szCs w:val="20"/>
        <w:highlight w:val="yellow"/>
      </w:rPr>
    </w:pPr>
    <w:r>
      <w:rPr>
        <w:sz w:val="20"/>
        <w:szCs w:val="20"/>
      </w:rPr>
      <w:t>Agreement on the IALA Maritime Buoyage System</w:t>
    </w:r>
  </w:p>
  <w:p w:rsidR="00172EB1" w:rsidRDefault="00172EB1">
    <w:pPr>
      <w:pBdr>
        <w:bottom w:val="single" w:sz="4" w:space="1" w:color="auto"/>
      </w:pBdr>
      <w:jc w:val="center"/>
      <w:rPr>
        <w:rFonts w:ascii="Times New Roman" w:hAnsi="Times New Roman" w:cs="Times New Roman"/>
      </w:rPr>
    </w:pPr>
    <w:r>
      <w:rPr>
        <w:sz w:val="20"/>
        <w:szCs w:val="20"/>
        <w:highlight w:val="yellow"/>
      </w:rPr>
      <w:t>???</w:t>
    </w:r>
    <w:r>
      <w:rPr>
        <w:sz w:val="20"/>
        <w:szCs w:val="20"/>
      </w:rPr>
      <w:t xml:space="preserve"> 2012</w:t>
    </w:r>
  </w:p>
  <w:p w:rsidR="00172EB1" w:rsidRDefault="00172EB1">
    <w:pPr>
      <w:pBdr>
        <w:bottom w:val="single" w:sz="4" w:space="1" w:color="auto"/>
      </w:pBdr>
      <w:jc w:val="center"/>
      <w:rPr>
        <w:rFonts w:ascii="Times New Roman" w:hAnsi="Times New Roman" w:cs="Times New Roman"/>
      </w:rPr>
    </w:pPr>
  </w:p>
  <w:p w:rsidR="00172EB1" w:rsidRDefault="00172EB1">
    <w:pPr>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lvlText w:val="%1)"/>
      <w:lvlJc w:val="left"/>
      <w:pPr>
        <w:tabs>
          <w:tab w:val="num" w:pos="360"/>
        </w:tabs>
        <w:ind w:left="360" w:hanging="360"/>
      </w:pPr>
      <w:rPr>
        <w:rFonts w:ascii="Times New Roman" w:hAnsi="Times New Roman" w:cs="Times New Roman"/>
      </w:rPr>
    </w:lvl>
  </w:abstractNum>
  <w:abstractNum w:abstractNumId="1">
    <w:nsid w:val="FFFFFF89"/>
    <w:multiLevelType w:val="singleLevel"/>
    <w:tmpl w:val="7B0C1E36"/>
    <w:lvl w:ilvl="0">
      <w:start w:val="1"/>
      <w:numFmt w:val="bullet"/>
      <w:lvlText w:val=""/>
      <w:lvlJc w:val="left"/>
      <w:pPr>
        <w:tabs>
          <w:tab w:val="num" w:pos="360"/>
        </w:tabs>
        <w:ind w:left="360" w:hanging="360"/>
      </w:pPr>
      <w:rPr>
        <w:rFonts w:ascii="Symbol" w:hAnsi="Symbol" w:cs="Symbol"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3">
    <w:nsid w:val="07BB4325"/>
    <w:multiLevelType w:val="hybridMultilevel"/>
    <w:tmpl w:val="3ADA233C"/>
    <w:lvl w:ilvl="0" w:tplc="040C001B">
      <w:start w:val="1"/>
      <w:numFmt w:val="lowerRoman"/>
      <w:lvlText w:val="%1."/>
      <w:lvlJc w:val="right"/>
      <w:pPr>
        <w:ind w:left="1440" w:hanging="360"/>
      </w:pPr>
      <w:rPr>
        <w:rFonts w:ascii="Times New Roman" w:hAnsi="Times New Roman" w:cs="Times New Roman"/>
      </w:rPr>
    </w:lvl>
    <w:lvl w:ilvl="1" w:tplc="040C0019">
      <w:start w:val="1"/>
      <w:numFmt w:val="lowerLetter"/>
      <w:lvlText w:val="%2."/>
      <w:lvlJc w:val="left"/>
      <w:pPr>
        <w:ind w:left="2160" w:hanging="360"/>
      </w:pPr>
      <w:rPr>
        <w:rFonts w:ascii="Times New Roman" w:hAnsi="Times New Roman" w:cs="Times New Roman"/>
      </w:rPr>
    </w:lvl>
    <w:lvl w:ilvl="2" w:tplc="040C001B">
      <w:start w:val="1"/>
      <w:numFmt w:val="lowerRoman"/>
      <w:lvlText w:val="%3."/>
      <w:lvlJc w:val="right"/>
      <w:pPr>
        <w:ind w:left="2880" w:hanging="180"/>
      </w:pPr>
      <w:rPr>
        <w:rFonts w:ascii="Times New Roman" w:hAnsi="Times New Roman" w:cs="Times New Roman"/>
      </w:rPr>
    </w:lvl>
    <w:lvl w:ilvl="3" w:tplc="040C000F">
      <w:start w:val="1"/>
      <w:numFmt w:val="decimal"/>
      <w:lvlText w:val="%4."/>
      <w:lvlJc w:val="left"/>
      <w:pPr>
        <w:ind w:left="3600" w:hanging="360"/>
      </w:pPr>
      <w:rPr>
        <w:rFonts w:ascii="Times New Roman" w:hAnsi="Times New Roman" w:cs="Times New Roman"/>
      </w:rPr>
    </w:lvl>
    <w:lvl w:ilvl="4" w:tplc="040C0019">
      <w:start w:val="1"/>
      <w:numFmt w:val="lowerLetter"/>
      <w:lvlText w:val="%5."/>
      <w:lvlJc w:val="left"/>
      <w:pPr>
        <w:ind w:left="4320" w:hanging="360"/>
      </w:pPr>
      <w:rPr>
        <w:rFonts w:ascii="Times New Roman" w:hAnsi="Times New Roman" w:cs="Times New Roman"/>
      </w:rPr>
    </w:lvl>
    <w:lvl w:ilvl="5" w:tplc="040C001B">
      <w:start w:val="1"/>
      <w:numFmt w:val="lowerRoman"/>
      <w:lvlText w:val="%6."/>
      <w:lvlJc w:val="right"/>
      <w:pPr>
        <w:ind w:left="5040" w:hanging="180"/>
      </w:pPr>
      <w:rPr>
        <w:rFonts w:ascii="Times New Roman" w:hAnsi="Times New Roman" w:cs="Times New Roman"/>
      </w:rPr>
    </w:lvl>
    <w:lvl w:ilvl="6" w:tplc="040C000F">
      <w:start w:val="1"/>
      <w:numFmt w:val="decimal"/>
      <w:lvlText w:val="%7."/>
      <w:lvlJc w:val="left"/>
      <w:pPr>
        <w:ind w:left="5760" w:hanging="360"/>
      </w:pPr>
      <w:rPr>
        <w:rFonts w:ascii="Times New Roman" w:hAnsi="Times New Roman" w:cs="Times New Roman"/>
      </w:rPr>
    </w:lvl>
    <w:lvl w:ilvl="7" w:tplc="040C0019">
      <w:start w:val="1"/>
      <w:numFmt w:val="lowerLetter"/>
      <w:lvlText w:val="%8."/>
      <w:lvlJc w:val="left"/>
      <w:pPr>
        <w:ind w:left="6480" w:hanging="360"/>
      </w:pPr>
      <w:rPr>
        <w:rFonts w:ascii="Times New Roman" w:hAnsi="Times New Roman" w:cs="Times New Roman"/>
      </w:rPr>
    </w:lvl>
    <w:lvl w:ilvl="8" w:tplc="040C001B">
      <w:start w:val="1"/>
      <w:numFmt w:val="lowerRoman"/>
      <w:lvlText w:val="%9."/>
      <w:lvlJc w:val="right"/>
      <w:pPr>
        <w:ind w:left="7200" w:hanging="180"/>
      </w:pPr>
      <w:rPr>
        <w:rFonts w:ascii="Times New Roman" w:hAnsi="Times New Roman" w:cs="Times New Roman"/>
      </w:rPr>
    </w:lvl>
  </w:abstractNum>
  <w:abstractNum w:abstractNumId="4">
    <w:nsid w:val="07BC66F4"/>
    <w:multiLevelType w:val="hybridMultilevel"/>
    <w:tmpl w:val="FD2AB8B2"/>
    <w:lvl w:ilvl="0" w:tplc="8F9E2C54">
      <w:start w:val="1"/>
      <w:numFmt w:val="bullet"/>
      <w:pStyle w:val="Bullet2"/>
      <w:lvlText w:val="-"/>
      <w:lvlJc w:val="left"/>
      <w:pPr>
        <w:ind w:left="1352" w:hanging="360"/>
      </w:pPr>
      <w:rPr>
        <w:rFonts w:ascii="Arial" w:hAnsi="Arial" w:cs="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start w:val="1"/>
      <w:numFmt w:val="bullet"/>
      <w:lvlText w:val=""/>
      <w:lvlJc w:val="left"/>
      <w:pPr>
        <w:tabs>
          <w:tab w:val="num" w:pos="2760"/>
        </w:tabs>
        <w:ind w:left="2760" w:hanging="360"/>
      </w:pPr>
      <w:rPr>
        <w:rFonts w:ascii="Wingdings" w:hAnsi="Wingdings" w:cs="Wingdings" w:hint="default"/>
      </w:rPr>
    </w:lvl>
    <w:lvl w:ilvl="3" w:tplc="08090001">
      <w:start w:val="1"/>
      <w:numFmt w:val="bullet"/>
      <w:lvlText w:val=""/>
      <w:lvlJc w:val="left"/>
      <w:pPr>
        <w:tabs>
          <w:tab w:val="num" w:pos="3480"/>
        </w:tabs>
        <w:ind w:left="3480" w:hanging="360"/>
      </w:pPr>
      <w:rPr>
        <w:rFonts w:ascii="Symbol" w:hAnsi="Symbol" w:cs="Symbol" w:hint="default"/>
      </w:rPr>
    </w:lvl>
    <w:lvl w:ilvl="4" w:tplc="08090003">
      <w:start w:val="1"/>
      <w:numFmt w:val="bullet"/>
      <w:lvlText w:val="o"/>
      <w:lvlJc w:val="left"/>
      <w:pPr>
        <w:tabs>
          <w:tab w:val="num" w:pos="4200"/>
        </w:tabs>
        <w:ind w:left="4200" w:hanging="360"/>
      </w:pPr>
      <w:rPr>
        <w:rFonts w:ascii="Courier New" w:hAnsi="Courier New" w:cs="Courier New" w:hint="default"/>
      </w:rPr>
    </w:lvl>
    <w:lvl w:ilvl="5" w:tplc="08090005">
      <w:start w:val="1"/>
      <w:numFmt w:val="bullet"/>
      <w:lvlText w:val=""/>
      <w:lvlJc w:val="left"/>
      <w:pPr>
        <w:tabs>
          <w:tab w:val="num" w:pos="4920"/>
        </w:tabs>
        <w:ind w:left="4920" w:hanging="360"/>
      </w:pPr>
      <w:rPr>
        <w:rFonts w:ascii="Wingdings" w:hAnsi="Wingdings" w:cs="Wingdings" w:hint="default"/>
      </w:rPr>
    </w:lvl>
    <w:lvl w:ilvl="6" w:tplc="08090001">
      <w:start w:val="1"/>
      <w:numFmt w:val="bullet"/>
      <w:lvlText w:val=""/>
      <w:lvlJc w:val="left"/>
      <w:pPr>
        <w:tabs>
          <w:tab w:val="num" w:pos="5640"/>
        </w:tabs>
        <w:ind w:left="5640" w:hanging="360"/>
      </w:pPr>
      <w:rPr>
        <w:rFonts w:ascii="Symbol" w:hAnsi="Symbol" w:cs="Symbol" w:hint="default"/>
      </w:rPr>
    </w:lvl>
    <w:lvl w:ilvl="7" w:tplc="08090003">
      <w:start w:val="1"/>
      <w:numFmt w:val="bullet"/>
      <w:lvlText w:val="o"/>
      <w:lvlJc w:val="left"/>
      <w:pPr>
        <w:tabs>
          <w:tab w:val="num" w:pos="6360"/>
        </w:tabs>
        <w:ind w:left="6360" w:hanging="360"/>
      </w:pPr>
      <w:rPr>
        <w:rFonts w:ascii="Courier New" w:hAnsi="Courier New" w:cs="Courier New" w:hint="default"/>
      </w:rPr>
    </w:lvl>
    <w:lvl w:ilvl="8" w:tplc="08090005">
      <w:start w:val="1"/>
      <w:numFmt w:val="bullet"/>
      <w:lvlText w:val=""/>
      <w:lvlJc w:val="left"/>
      <w:pPr>
        <w:tabs>
          <w:tab w:val="num" w:pos="7080"/>
        </w:tabs>
        <w:ind w:left="7080" w:hanging="360"/>
      </w:pPr>
      <w:rPr>
        <w:rFonts w:ascii="Wingdings" w:hAnsi="Wingdings" w:cs="Wingdings" w:hint="default"/>
      </w:rPr>
    </w:lvl>
  </w:abstractNum>
  <w:abstractNum w:abstractNumId="5">
    <w:nsid w:val="0A202591"/>
    <w:multiLevelType w:val="hybridMultilevel"/>
    <w:tmpl w:val="87A67412"/>
    <w:lvl w:ilvl="0" w:tplc="96BE79A0">
      <w:start w:val="1"/>
      <w:numFmt w:val="lowerLetter"/>
      <w:lvlText w:val="%1)"/>
      <w:lvlJc w:val="left"/>
      <w:pPr>
        <w:ind w:left="1080" w:hanging="360"/>
      </w:pPr>
      <w:rPr>
        <w:rFonts w:ascii="Times New Roman" w:hAnsi="Times New Roman" w:cs="Times New Roman"/>
      </w:rPr>
    </w:lvl>
    <w:lvl w:ilvl="1" w:tplc="040C0019">
      <w:start w:val="1"/>
      <w:numFmt w:val="lowerLetter"/>
      <w:lvlText w:val="%2."/>
      <w:lvlJc w:val="left"/>
      <w:pPr>
        <w:ind w:left="1800" w:hanging="360"/>
      </w:pPr>
      <w:rPr>
        <w:rFonts w:ascii="Times New Roman" w:hAnsi="Times New Roman" w:cs="Times New Roman"/>
      </w:rPr>
    </w:lvl>
    <w:lvl w:ilvl="2" w:tplc="040C001B">
      <w:start w:val="1"/>
      <w:numFmt w:val="lowerRoman"/>
      <w:lvlText w:val="%3."/>
      <w:lvlJc w:val="right"/>
      <w:pPr>
        <w:ind w:left="2520" w:hanging="180"/>
      </w:pPr>
      <w:rPr>
        <w:rFonts w:ascii="Times New Roman" w:hAnsi="Times New Roman" w:cs="Times New Roman"/>
      </w:rPr>
    </w:lvl>
    <w:lvl w:ilvl="3" w:tplc="040C000F">
      <w:start w:val="1"/>
      <w:numFmt w:val="decimal"/>
      <w:lvlText w:val="%4."/>
      <w:lvlJc w:val="left"/>
      <w:pPr>
        <w:ind w:left="3240" w:hanging="360"/>
      </w:pPr>
      <w:rPr>
        <w:rFonts w:ascii="Times New Roman" w:hAnsi="Times New Roman" w:cs="Times New Roman"/>
      </w:rPr>
    </w:lvl>
    <w:lvl w:ilvl="4" w:tplc="040C0019">
      <w:start w:val="1"/>
      <w:numFmt w:val="lowerLetter"/>
      <w:lvlText w:val="%5."/>
      <w:lvlJc w:val="left"/>
      <w:pPr>
        <w:ind w:left="3960" w:hanging="360"/>
      </w:pPr>
      <w:rPr>
        <w:rFonts w:ascii="Times New Roman" w:hAnsi="Times New Roman" w:cs="Times New Roman"/>
      </w:rPr>
    </w:lvl>
    <w:lvl w:ilvl="5" w:tplc="040C001B">
      <w:start w:val="1"/>
      <w:numFmt w:val="lowerRoman"/>
      <w:lvlText w:val="%6."/>
      <w:lvlJc w:val="right"/>
      <w:pPr>
        <w:ind w:left="4680" w:hanging="180"/>
      </w:pPr>
      <w:rPr>
        <w:rFonts w:ascii="Times New Roman" w:hAnsi="Times New Roman" w:cs="Times New Roman"/>
      </w:rPr>
    </w:lvl>
    <w:lvl w:ilvl="6" w:tplc="040C000F">
      <w:start w:val="1"/>
      <w:numFmt w:val="decimal"/>
      <w:lvlText w:val="%7."/>
      <w:lvlJc w:val="left"/>
      <w:pPr>
        <w:ind w:left="5400" w:hanging="360"/>
      </w:pPr>
      <w:rPr>
        <w:rFonts w:ascii="Times New Roman" w:hAnsi="Times New Roman" w:cs="Times New Roman"/>
      </w:rPr>
    </w:lvl>
    <w:lvl w:ilvl="7" w:tplc="040C0019">
      <w:start w:val="1"/>
      <w:numFmt w:val="lowerLetter"/>
      <w:lvlText w:val="%8."/>
      <w:lvlJc w:val="left"/>
      <w:pPr>
        <w:ind w:left="6120" w:hanging="360"/>
      </w:pPr>
      <w:rPr>
        <w:rFonts w:ascii="Times New Roman" w:hAnsi="Times New Roman" w:cs="Times New Roman"/>
      </w:rPr>
    </w:lvl>
    <w:lvl w:ilvl="8" w:tplc="040C001B">
      <w:start w:val="1"/>
      <w:numFmt w:val="lowerRoman"/>
      <w:lvlText w:val="%9."/>
      <w:lvlJc w:val="right"/>
      <w:pPr>
        <w:ind w:left="6840" w:hanging="180"/>
      </w:pPr>
      <w:rPr>
        <w:rFonts w:ascii="Times New Roman" w:hAnsi="Times New Roman" w:cs="Times New Roman"/>
      </w:rPr>
    </w:lvl>
  </w:abstractNum>
  <w:abstractNum w:abstractNumId="6">
    <w:nsid w:val="0F6134CF"/>
    <w:multiLevelType w:val="hybridMultilevel"/>
    <w:tmpl w:val="6ED41E54"/>
    <w:lvl w:ilvl="0" w:tplc="040C0017">
      <w:start w:val="1"/>
      <w:numFmt w:val="lowerLetter"/>
      <w:lvlText w:val="%1)"/>
      <w:lvlJc w:val="left"/>
      <w:pPr>
        <w:ind w:left="360" w:hanging="360"/>
      </w:pPr>
      <w:rPr>
        <w:rFonts w:ascii="Times New Roman" w:hAnsi="Times New Roman" w:cs="Times New Roman"/>
      </w:rPr>
    </w:lvl>
    <w:lvl w:ilvl="1" w:tplc="040C0019">
      <w:start w:val="1"/>
      <w:numFmt w:val="lowerLetter"/>
      <w:lvlText w:val="%2."/>
      <w:lvlJc w:val="left"/>
      <w:pPr>
        <w:ind w:left="1080" w:hanging="360"/>
      </w:pPr>
      <w:rPr>
        <w:rFonts w:ascii="Times New Roman" w:hAnsi="Times New Roman" w:cs="Times New Roman"/>
      </w:rPr>
    </w:lvl>
    <w:lvl w:ilvl="2" w:tplc="040C001B">
      <w:start w:val="1"/>
      <w:numFmt w:val="lowerRoman"/>
      <w:lvlText w:val="%3."/>
      <w:lvlJc w:val="right"/>
      <w:pPr>
        <w:ind w:left="1800" w:hanging="180"/>
      </w:pPr>
      <w:rPr>
        <w:rFonts w:ascii="Times New Roman" w:hAnsi="Times New Roman" w:cs="Times New Roman"/>
      </w:rPr>
    </w:lvl>
    <w:lvl w:ilvl="3" w:tplc="040C000F">
      <w:start w:val="1"/>
      <w:numFmt w:val="decimal"/>
      <w:lvlText w:val="%4."/>
      <w:lvlJc w:val="left"/>
      <w:pPr>
        <w:ind w:left="2520" w:hanging="360"/>
      </w:pPr>
      <w:rPr>
        <w:rFonts w:ascii="Times New Roman" w:hAnsi="Times New Roman" w:cs="Times New Roman"/>
      </w:rPr>
    </w:lvl>
    <w:lvl w:ilvl="4" w:tplc="040C0019">
      <w:start w:val="1"/>
      <w:numFmt w:val="lowerLetter"/>
      <w:lvlText w:val="%5."/>
      <w:lvlJc w:val="left"/>
      <w:pPr>
        <w:ind w:left="3240" w:hanging="360"/>
      </w:pPr>
      <w:rPr>
        <w:rFonts w:ascii="Times New Roman" w:hAnsi="Times New Roman" w:cs="Times New Roman"/>
      </w:rPr>
    </w:lvl>
    <w:lvl w:ilvl="5" w:tplc="040C001B">
      <w:start w:val="1"/>
      <w:numFmt w:val="lowerRoman"/>
      <w:lvlText w:val="%6."/>
      <w:lvlJc w:val="right"/>
      <w:pPr>
        <w:ind w:left="3960" w:hanging="180"/>
      </w:pPr>
      <w:rPr>
        <w:rFonts w:ascii="Times New Roman" w:hAnsi="Times New Roman" w:cs="Times New Roman"/>
      </w:rPr>
    </w:lvl>
    <w:lvl w:ilvl="6" w:tplc="040C000F">
      <w:start w:val="1"/>
      <w:numFmt w:val="decimal"/>
      <w:lvlText w:val="%7."/>
      <w:lvlJc w:val="left"/>
      <w:pPr>
        <w:ind w:left="4680" w:hanging="360"/>
      </w:pPr>
      <w:rPr>
        <w:rFonts w:ascii="Times New Roman" w:hAnsi="Times New Roman" w:cs="Times New Roman"/>
      </w:rPr>
    </w:lvl>
    <w:lvl w:ilvl="7" w:tplc="040C0019">
      <w:start w:val="1"/>
      <w:numFmt w:val="lowerLetter"/>
      <w:lvlText w:val="%8."/>
      <w:lvlJc w:val="left"/>
      <w:pPr>
        <w:ind w:left="5400" w:hanging="360"/>
      </w:pPr>
      <w:rPr>
        <w:rFonts w:ascii="Times New Roman" w:hAnsi="Times New Roman" w:cs="Times New Roman"/>
      </w:rPr>
    </w:lvl>
    <w:lvl w:ilvl="8" w:tplc="040C001B">
      <w:start w:val="1"/>
      <w:numFmt w:val="lowerRoman"/>
      <w:lvlText w:val="%9."/>
      <w:lvlJc w:val="right"/>
      <w:pPr>
        <w:ind w:left="6120" w:hanging="180"/>
      </w:pPr>
      <w:rPr>
        <w:rFonts w:ascii="Times New Roman" w:hAnsi="Times New Roman" w:cs="Times New Roman"/>
      </w:rPr>
    </w:lvl>
  </w:abstractNum>
  <w:abstractNum w:abstractNumId="7">
    <w:nsid w:val="101775AA"/>
    <w:multiLevelType w:val="hybridMultilevel"/>
    <w:tmpl w:val="82FA4442"/>
    <w:lvl w:ilvl="0" w:tplc="040C0011">
      <w:start w:val="1"/>
      <w:numFmt w:val="decimal"/>
      <w:lvlText w:val="%1)"/>
      <w:lvlJc w:val="left"/>
      <w:pPr>
        <w:ind w:left="927" w:hanging="360"/>
      </w:pPr>
      <w:rPr>
        <w:rFonts w:ascii="Times New Roman" w:hAnsi="Times New Roman" w:cs="Times New Roman"/>
      </w:rPr>
    </w:lvl>
    <w:lvl w:ilvl="1" w:tplc="040C0019">
      <w:start w:val="1"/>
      <w:numFmt w:val="lowerLetter"/>
      <w:lvlText w:val="%2."/>
      <w:lvlJc w:val="left"/>
      <w:pPr>
        <w:ind w:left="1647" w:hanging="360"/>
      </w:pPr>
      <w:rPr>
        <w:rFonts w:ascii="Times New Roman" w:hAnsi="Times New Roman" w:cs="Times New Roman"/>
      </w:rPr>
    </w:lvl>
    <w:lvl w:ilvl="2" w:tplc="040C001B">
      <w:start w:val="1"/>
      <w:numFmt w:val="lowerRoman"/>
      <w:lvlText w:val="%3."/>
      <w:lvlJc w:val="right"/>
      <w:pPr>
        <w:ind w:left="2367" w:hanging="180"/>
      </w:pPr>
      <w:rPr>
        <w:rFonts w:ascii="Times New Roman" w:hAnsi="Times New Roman" w:cs="Times New Roman"/>
      </w:rPr>
    </w:lvl>
    <w:lvl w:ilvl="3" w:tplc="040C000F">
      <w:start w:val="1"/>
      <w:numFmt w:val="decimal"/>
      <w:lvlText w:val="%4."/>
      <w:lvlJc w:val="left"/>
      <w:pPr>
        <w:ind w:left="3087" w:hanging="360"/>
      </w:pPr>
      <w:rPr>
        <w:rFonts w:ascii="Times New Roman" w:hAnsi="Times New Roman" w:cs="Times New Roman"/>
      </w:rPr>
    </w:lvl>
    <w:lvl w:ilvl="4" w:tplc="040C0019">
      <w:start w:val="1"/>
      <w:numFmt w:val="lowerLetter"/>
      <w:lvlText w:val="%5."/>
      <w:lvlJc w:val="left"/>
      <w:pPr>
        <w:ind w:left="3807" w:hanging="360"/>
      </w:pPr>
      <w:rPr>
        <w:rFonts w:ascii="Times New Roman" w:hAnsi="Times New Roman" w:cs="Times New Roman"/>
      </w:rPr>
    </w:lvl>
    <w:lvl w:ilvl="5" w:tplc="040C001B">
      <w:start w:val="1"/>
      <w:numFmt w:val="lowerRoman"/>
      <w:lvlText w:val="%6."/>
      <w:lvlJc w:val="right"/>
      <w:pPr>
        <w:ind w:left="4527" w:hanging="180"/>
      </w:pPr>
      <w:rPr>
        <w:rFonts w:ascii="Times New Roman" w:hAnsi="Times New Roman" w:cs="Times New Roman"/>
      </w:rPr>
    </w:lvl>
    <w:lvl w:ilvl="6" w:tplc="040C000F">
      <w:start w:val="1"/>
      <w:numFmt w:val="decimal"/>
      <w:lvlText w:val="%7."/>
      <w:lvlJc w:val="left"/>
      <w:pPr>
        <w:ind w:left="5247" w:hanging="360"/>
      </w:pPr>
      <w:rPr>
        <w:rFonts w:ascii="Times New Roman" w:hAnsi="Times New Roman" w:cs="Times New Roman"/>
      </w:rPr>
    </w:lvl>
    <w:lvl w:ilvl="7" w:tplc="040C0019">
      <w:start w:val="1"/>
      <w:numFmt w:val="lowerLetter"/>
      <w:lvlText w:val="%8."/>
      <w:lvlJc w:val="left"/>
      <w:pPr>
        <w:ind w:left="5967" w:hanging="360"/>
      </w:pPr>
      <w:rPr>
        <w:rFonts w:ascii="Times New Roman" w:hAnsi="Times New Roman" w:cs="Times New Roman"/>
      </w:rPr>
    </w:lvl>
    <w:lvl w:ilvl="8" w:tplc="040C001B">
      <w:start w:val="1"/>
      <w:numFmt w:val="lowerRoman"/>
      <w:lvlText w:val="%9."/>
      <w:lvlJc w:val="right"/>
      <w:pPr>
        <w:ind w:left="6687" w:hanging="180"/>
      </w:pPr>
      <w:rPr>
        <w:rFonts w:ascii="Times New Roman" w:hAnsi="Times New Roman" w:cs="Times New Roman"/>
      </w:rPr>
    </w:lvl>
  </w:abstractNum>
  <w:abstractNum w:abstractNumId="8">
    <w:nsid w:val="1061030E"/>
    <w:multiLevelType w:val="hybridMultilevel"/>
    <w:tmpl w:val="D0CC9DF0"/>
    <w:lvl w:ilvl="0" w:tplc="040C001B">
      <w:start w:val="1"/>
      <w:numFmt w:val="lowerRoman"/>
      <w:lvlText w:val="%1."/>
      <w:lvlJc w:val="right"/>
      <w:pPr>
        <w:ind w:left="1080" w:hanging="360"/>
      </w:pPr>
      <w:rPr>
        <w:rFonts w:ascii="Times New Roman" w:hAnsi="Times New Roman" w:cs="Times New Roman"/>
      </w:rPr>
    </w:lvl>
    <w:lvl w:ilvl="1" w:tplc="040C0019">
      <w:start w:val="1"/>
      <w:numFmt w:val="lowerLetter"/>
      <w:lvlText w:val="%2."/>
      <w:lvlJc w:val="left"/>
      <w:pPr>
        <w:ind w:left="1800" w:hanging="360"/>
      </w:pPr>
      <w:rPr>
        <w:rFonts w:ascii="Times New Roman" w:hAnsi="Times New Roman" w:cs="Times New Roman"/>
      </w:rPr>
    </w:lvl>
    <w:lvl w:ilvl="2" w:tplc="040C001B">
      <w:start w:val="1"/>
      <w:numFmt w:val="lowerRoman"/>
      <w:lvlText w:val="%3."/>
      <w:lvlJc w:val="right"/>
      <w:pPr>
        <w:ind w:left="2520" w:hanging="180"/>
      </w:pPr>
      <w:rPr>
        <w:rFonts w:ascii="Times New Roman" w:hAnsi="Times New Roman" w:cs="Times New Roman"/>
      </w:rPr>
    </w:lvl>
    <w:lvl w:ilvl="3" w:tplc="040C000F">
      <w:start w:val="1"/>
      <w:numFmt w:val="decimal"/>
      <w:lvlText w:val="%4."/>
      <w:lvlJc w:val="left"/>
      <w:pPr>
        <w:ind w:left="3240" w:hanging="360"/>
      </w:pPr>
      <w:rPr>
        <w:rFonts w:ascii="Times New Roman" w:hAnsi="Times New Roman" w:cs="Times New Roman"/>
      </w:rPr>
    </w:lvl>
    <w:lvl w:ilvl="4" w:tplc="040C0019">
      <w:start w:val="1"/>
      <w:numFmt w:val="lowerLetter"/>
      <w:lvlText w:val="%5."/>
      <w:lvlJc w:val="left"/>
      <w:pPr>
        <w:ind w:left="3960" w:hanging="360"/>
      </w:pPr>
      <w:rPr>
        <w:rFonts w:ascii="Times New Roman" w:hAnsi="Times New Roman" w:cs="Times New Roman"/>
      </w:rPr>
    </w:lvl>
    <w:lvl w:ilvl="5" w:tplc="040C001B">
      <w:start w:val="1"/>
      <w:numFmt w:val="lowerRoman"/>
      <w:lvlText w:val="%6."/>
      <w:lvlJc w:val="right"/>
      <w:pPr>
        <w:ind w:left="4680" w:hanging="180"/>
      </w:pPr>
      <w:rPr>
        <w:rFonts w:ascii="Times New Roman" w:hAnsi="Times New Roman" w:cs="Times New Roman"/>
      </w:rPr>
    </w:lvl>
    <w:lvl w:ilvl="6" w:tplc="040C000F">
      <w:start w:val="1"/>
      <w:numFmt w:val="decimal"/>
      <w:lvlText w:val="%7."/>
      <w:lvlJc w:val="left"/>
      <w:pPr>
        <w:ind w:left="5400" w:hanging="360"/>
      </w:pPr>
      <w:rPr>
        <w:rFonts w:ascii="Times New Roman" w:hAnsi="Times New Roman" w:cs="Times New Roman"/>
      </w:rPr>
    </w:lvl>
    <w:lvl w:ilvl="7" w:tplc="040C0019">
      <w:start w:val="1"/>
      <w:numFmt w:val="lowerLetter"/>
      <w:lvlText w:val="%8."/>
      <w:lvlJc w:val="left"/>
      <w:pPr>
        <w:ind w:left="6120" w:hanging="360"/>
      </w:pPr>
      <w:rPr>
        <w:rFonts w:ascii="Times New Roman" w:hAnsi="Times New Roman" w:cs="Times New Roman"/>
      </w:rPr>
    </w:lvl>
    <w:lvl w:ilvl="8" w:tplc="040C001B">
      <w:start w:val="1"/>
      <w:numFmt w:val="lowerRoman"/>
      <w:lvlText w:val="%9."/>
      <w:lvlJc w:val="right"/>
      <w:pPr>
        <w:ind w:left="6840" w:hanging="180"/>
      </w:pPr>
      <w:rPr>
        <w:rFonts w:ascii="Times New Roman" w:hAnsi="Times New Roman" w:cs="Times New Roman"/>
      </w:rPr>
    </w:lvl>
  </w:abstractNum>
  <w:abstractNum w:abstractNumId="9">
    <w:nsid w:val="16DB73DE"/>
    <w:multiLevelType w:val="hybridMultilevel"/>
    <w:tmpl w:val="D85AAD02"/>
    <w:lvl w:ilvl="0" w:tplc="EF74BF48">
      <w:start w:val="1"/>
      <w:numFmt w:val="decimal"/>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0">
    <w:nsid w:val="19603095"/>
    <w:multiLevelType w:val="hybridMultilevel"/>
    <w:tmpl w:val="E926EE3C"/>
    <w:lvl w:ilvl="0" w:tplc="040C0017">
      <w:start w:val="1"/>
      <w:numFmt w:val="lowerLetter"/>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1">
    <w:nsid w:val="19C37E91"/>
    <w:multiLevelType w:val="multilevel"/>
    <w:tmpl w:val="1E702340"/>
    <w:lvl w:ilvl="0">
      <w:start w:val="1"/>
      <w:numFmt w:val="decimal"/>
      <w:pStyle w:val="Titre1"/>
      <w:lvlText w:val="%1"/>
      <w:lvlJc w:val="left"/>
      <w:pPr>
        <w:tabs>
          <w:tab w:val="num" w:pos="567"/>
        </w:tabs>
        <w:ind w:left="567" w:hanging="567"/>
      </w:pPr>
      <w:rPr>
        <w:rFonts w:ascii="Times New Roman" w:hAnsi="Times New Roman" w:cs="Times New Roman" w:hint="default"/>
      </w:rPr>
    </w:lvl>
    <w:lvl w:ilvl="1">
      <w:start w:val="1"/>
      <w:numFmt w:val="decimal"/>
      <w:pStyle w:val="Titre2"/>
      <w:lvlText w:val="%1.%2"/>
      <w:lvlJc w:val="left"/>
      <w:pPr>
        <w:tabs>
          <w:tab w:val="num" w:pos="851"/>
        </w:tabs>
        <w:ind w:left="851" w:hanging="851"/>
      </w:pPr>
      <w:rPr>
        <w:rFonts w:ascii="Times New Roman" w:hAnsi="Times New Roman" w:cs="Times New Roman" w:hint="default"/>
      </w:rPr>
    </w:lvl>
    <w:lvl w:ilvl="2">
      <w:start w:val="1"/>
      <w:numFmt w:val="decimal"/>
      <w:pStyle w:val="Titre3"/>
      <w:lvlText w:val="%1.%2.%3"/>
      <w:lvlJc w:val="left"/>
      <w:pPr>
        <w:tabs>
          <w:tab w:val="num" w:pos="992"/>
        </w:tabs>
        <w:ind w:left="992" w:hanging="992"/>
      </w:pPr>
      <w:rPr>
        <w:rFonts w:ascii="Times New Roman" w:hAnsi="Times New Roman" w:cs="Times New Roman" w:hint="default"/>
      </w:rPr>
    </w:lvl>
    <w:lvl w:ilvl="3">
      <w:start w:val="1"/>
      <w:numFmt w:val="decimal"/>
      <w:pStyle w:val="Titre4"/>
      <w:lvlText w:val="%1.%2.%3.%4"/>
      <w:lvlJc w:val="left"/>
      <w:pPr>
        <w:tabs>
          <w:tab w:val="num" w:pos="1134"/>
        </w:tabs>
        <w:ind w:left="1134" w:hanging="1134"/>
      </w:pPr>
      <w:rPr>
        <w:rFonts w:ascii="Times New Roman" w:hAnsi="Times New Roman" w:cs="Times New Roman" w:hint="default"/>
      </w:rPr>
    </w:lvl>
    <w:lvl w:ilvl="4">
      <w:start w:val="1"/>
      <w:numFmt w:val="decimal"/>
      <w:pStyle w:val="Titre5"/>
      <w:lvlText w:val="%1.%2.%3.%4.%5"/>
      <w:lvlJc w:val="left"/>
      <w:pPr>
        <w:tabs>
          <w:tab w:val="num" w:pos="1008"/>
        </w:tabs>
        <w:ind w:left="1008" w:hanging="1008"/>
      </w:pPr>
      <w:rPr>
        <w:rFonts w:ascii="Times New Roman" w:hAnsi="Times New Roman" w:cs="Times New Roman" w:hint="default"/>
      </w:rPr>
    </w:lvl>
    <w:lvl w:ilvl="5">
      <w:start w:val="1"/>
      <w:numFmt w:val="decimal"/>
      <w:pStyle w:val="Titre6"/>
      <w:lvlText w:val="%1.%2.%3.%4.%5.%6"/>
      <w:lvlJc w:val="left"/>
      <w:pPr>
        <w:tabs>
          <w:tab w:val="num" w:pos="1152"/>
        </w:tabs>
        <w:ind w:left="1152" w:hanging="1152"/>
      </w:pPr>
      <w:rPr>
        <w:rFonts w:ascii="Times New Roman" w:hAnsi="Times New Roman" w:cs="Times New Roman" w:hint="default"/>
      </w:rPr>
    </w:lvl>
    <w:lvl w:ilvl="6">
      <w:start w:val="1"/>
      <w:numFmt w:val="decimal"/>
      <w:pStyle w:val="Titre7"/>
      <w:lvlText w:val="%1.%2.%3.%4.%5.%6.%7"/>
      <w:lvlJc w:val="left"/>
      <w:pPr>
        <w:tabs>
          <w:tab w:val="num" w:pos="1296"/>
        </w:tabs>
        <w:ind w:left="1296" w:hanging="1296"/>
      </w:pPr>
      <w:rPr>
        <w:rFonts w:ascii="Times New Roman" w:hAnsi="Times New Roman" w:cs="Times New Roman" w:hint="default"/>
      </w:rPr>
    </w:lvl>
    <w:lvl w:ilvl="7">
      <w:start w:val="1"/>
      <w:numFmt w:val="decimal"/>
      <w:pStyle w:val="Titre8"/>
      <w:lvlText w:val="%1.%2.%3.%4.%5.%6.%7.%8"/>
      <w:lvlJc w:val="left"/>
      <w:pPr>
        <w:tabs>
          <w:tab w:val="num" w:pos="1440"/>
        </w:tabs>
        <w:ind w:left="1440" w:hanging="1440"/>
      </w:pPr>
      <w:rPr>
        <w:rFonts w:ascii="Times New Roman" w:hAnsi="Times New Roman" w:cs="Times New Roman" w:hint="default"/>
      </w:rPr>
    </w:lvl>
    <w:lvl w:ilvl="8">
      <w:start w:val="1"/>
      <w:numFmt w:val="decimal"/>
      <w:pStyle w:val="Titre9"/>
      <w:lvlText w:val="%1.%2.%3.%4.%5.%6.%7.%8.%9"/>
      <w:lvlJc w:val="left"/>
      <w:pPr>
        <w:tabs>
          <w:tab w:val="num" w:pos="1584"/>
        </w:tabs>
        <w:ind w:left="1584" w:hanging="1584"/>
      </w:pPr>
      <w:rPr>
        <w:rFonts w:ascii="Times New Roman" w:hAnsi="Times New Roman" w:cs="Times New Roman" w:hint="default"/>
      </w:rPr>
    </w:lvl>
  </w:abstractNum>
  <w:abstractNum w:abstractNumId="12">
    <w:nsid w:val="1C5B72EF"/>
    <w:multiLevelType w:val="hybridMultilevel"/>
    <w:tmpl w:val="2AD46AF4"/>
    <w:lvl w:ilvl="0" w:tplc="040C0001">
      <w:start w:val="1"/>
      <w:numFmt w:val="bullet"/>
      <w:lvlText w:val=""/>
      <w:lvlJc w:val="left"/>
      <w:pPr>
        <w:ind w:left="360" w:hanging="360"/>
      </w:pPr>
      <w:rPr>
        <w:rFonts w:ascii="Symbol" w:hAnsi="Symbol" w:cs="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cs="Wingdings" w:hint="default"/>
      </w:rPr>
    </w:lvl>
    <w:lvl w:ilvl="3" w:tplc="040C0001">
      <w:start w:val="1"/>
      <w:numFmt w:val="bullet"/>
      <w:lvlText w:val=""/>
      <w:lvlJc w:val="left"/>
      <w:pPr>
        <w:ind w:left="2520" w:hanging="360"/>
      </w:pPr>
      <w:rPr>
        <w:rFonts w:ascii="Symbol" w:hAnsi="Symbol" w:cs="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cs="Wingdings" w:hint="default"/>
      </w:rPr>
    </w:lvl>
    <w:lvl w:ilvl="6" w:tplc="040C0001">
      <w:start w:val="1"/>
      <w:numFmt w:val="bullet"/>
      <w:lvlText w:val=""/>
      <w:lvlJc w:val="left"/>
      <w:pPr>
        <w:ind w:left="4680" w:hanging="360"/>
      </w:pPr>
      <w:rPr>
        <w:rFonts w:ascii="Symbol" w:hAnsi="Symbol" w:cs="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cs="Wingdings" w:hint="default"/>
      </w:rPr>
    </w:lvl>
  </w:abstractNum>
  <w:abstractNum w:abstractNumId="13">
    <w:nsid w:val="1E7E01D9"/>
    <w:multiLevelType w:val="hybridMultilevel"/>
    <w:tmpl w:val="0478BA32"/>
    <w:lvl w:ilvl="0" w:tplc="80B652C2">
      <w:start w:val="1"/>
      <w:numFmt w:val="decimal"/>
      <w:pStyle w:val="References"/>
      <w:lvlText w:val="[%1]"/>
      <w:lvlJc w:val="left"/>
      <w:pPr>
        <w:ind w:left="720" w:hanging="360"/>
      </w:pPr>
      <w:rPr>
        <w:rFonts w:ascii="Times New Roman" w:hAnsi="Times New Roman" w:cs="Times New Roman" w:hint="default"/>
      </w:rPr>
    </w:lvl>
    <w:lvl w:ilvl="1" w:tplc="08090019">
      <w:start w:val="1"/>
      <w:numFmt w:val="lowerLetter"/>
      <w:lvlText w:val="%2."/>
      <w:lvlJc w:val="left"/>
      <w:pPr>
        <w:ind w:left="1440" w:hanging="360"/>
      </w:pPr>
      <w:rPr>
        <w:rFonts w:ascii="Times New Roman" w:hAnsi="Times New Roman" w:cs="Times New Roman"/>
      </w:rPr>
    </w:lvl>
    <w:lvl w:ilvl="2" w:tplc="0809001B">
      <w:start w:val="1"/>
      <w:numFmt w:val="lowerRoman"/>
      <w:lvlText w:val="%3."/>
      <w:lvlJc w:val="right"/>
      <w:pPr>
        <w:ind w:left="2160" w:hanging="180"/>
      </w:pPr>
      <w:rPr>
        <w:rFonts w:ascii="Times New Roman" w:hAnsi="Times New Roman" w:cs="Times New Roman"/>
      </w:rPr>
    </w:lvl>
    <w:lvl w:ilvl="3" w:tplc="0809000F">
      <w:start w:val="1"/>
      <w:numFmt w:val="decimal"/>
      <w:lvlText w:val="%4."/>
      <w:lvlJc w:val="left"/>
      <w:pPr>
        <w:ind w:left="2880" w:hanging="360"/>
      </w:pPr>
      <w:rPr>
        <w:rFonts w:ascii="Times New Roman" w:hAnsi="Times New Roman" w:cs="Times New Roman"/>
      </w:rPr>
    </w:lvl>
    <w:lvl w:ilvl="4" w:tplc="08090019">
      <w:start w:val="1"/>
      <w:numFmt w:val="lowerLetter"/>
      <w:lvlText w:val="%5."/>
      <w:lvlJc w:val="left"/>
      <w:pPr>
        <w:ind w:left="3600" w:hanging="360"/>
      </w:pPr>
      <w:rPr>
        <w:rFonts w:ascii="Times New Roman" w:hAnsi="Times New Roman" w:cs="Times New Roman"/>
      </w:rPr>
    </w:lvl>
    <w:lvl w:ilvl="5" w:tplc="0809001B">
      <w:start w:val="1"/>
      <w:numFmt w:val="lowerRoman"/>
      <w:lvlText w:val="%6."/>
      <w:lvlJc w:val="right"/>
      <w:pPr>
        <w:ind w:left="4320" w:hanging="180"/>
      </w:pPr>
      <w:rPr>
        <w:rFonts w:ascii="Times New Roman" w:hAnsi="Times New Roman" w:cs="Times New Roman"/>
      </w:rPr>
    </w:lvl>
    <w:lvl w:ilvl="6" w:tplc="0809000F">
      <w:start w:val="1"/>
      <w:numFmt w:val="decimal"/>
      <w:lvlText w:val="%7."/>
      <w:lvlJc w:val="left"/>
      <w:pPr>
        <w:ind w:left="5040" w:hanging="360"/>
      </w:pPr>
      <w:rPr>
        <w:rFonts w:ascii="Times New Roman" w:hAnsi="Times New Roman" w:cs="Times New Roman"/>
      </w:rPr>
    </w:lvl>
    <w:lvl w:ilvl="7" w:tplc="08090019">
      <w:start w:val="1"/>
      <w:numFmt w:val="lowerLetter"/>
      <w:lvlText w:val="%8."/>
      <w:lvlJc w:val="left"/>
      <w:pPr>
        <w:ind w:left="5760" w:hanging="360"/>
      </w:pPr>
      <w:rPr>
        <w:rFonts w:ascii="Times New Roman" w:hAnsi="Times New Roman" w:cs="Times New Roman"/>
      </w:rPr>
    </w:lvl>
    <w:lvl w:ilvl="8" w:tplc="0809001B">
      <w:start w:val="1"/>
      <w:numFmt w:val="lowerRoman"/>
      <w:lvlText w:val="%9."/>
      <w:lvlJc w:val="right"/>
      <w:pPr>
        <w:ind w:left="6480" w:hanging="180"/>
      </w:pPr>
      <w:rPr>
        <w:rFonts w:ascii="Times New Roman" w:hAnsi="Times New Roman" w:cs="Times New Roman"/>
      </w:rPr>
    </w:lvl>
  </w:abstractNum>
  <w:abstractNum w:abstractNumId="14">
    <w:nsid w:val="22525EB9"/>
    <w:multiLevelType w:val="hybridMultilevel"/>
    <w:tmpl w:val="4142FF02"/>
    <w:lvl w:ilvl="0" w:tplc="040C0011">
      <w:start w:val="1"/>
      <w:numFmt w:val="decimal"/>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15">
    <w:nsid w:val="254A4879"/>
    <w:multiLevelType w:val="multilevel"/>
    <w:tmpl w:val="04090023"/>
    <w:lvl w:ilvl="0">
      <w:start w:val="1"/>
      <w:numFmt w:val="upperRoman"/>
      <w:lvlText w:val="Article %1."/>
      <w:lvlJc w:val="left"/>
      <w:pPr>
        <w:tabs>
          <w:tab w:val="num" w:pos="1440"/>
        </w:tabs>
      </w:pPr>
      <w:rPr>
        <w:rFonts w:ascii="Times New Roman" w:hAnsi="Times New Roman" w:cs="Times New Roman"/>
      </w:rPr>
    </w:lvl>
    <w:lvl w:ilvl="1">
      <w:start w:val="1"/>
      <w:numFmt w:val="decimalZero"/>
      <w:isLgl/>
      <w:lvlText w:val="Section %1.%2"/>
      <w:lvlJc w:val="left"/>
      <w:pPr>
        <w:tabs>
          <w:tab w:val="num" w:pos="1080"/>
        </w:tabs>
      </w:pPr>
      <w:rPr>
        <w:rFonts w:ascii="Times New Roman" w:hAnsi="Times New Roman" w:cs="Times New Roman"/>
      </w:rPr>
    </w:lvl>
    <w:lvl w:ilvl="2">
      <w:start w:val="1"/>
      <w:numFmt w:val="lowerLetter"/>
      <w:lvlText w:val="(%3)"/>
      <w:lvlJc w:val="left"/>
      <w:pPr>
        <w:tabs>
          <w:tab w:val="num" w:pos="720"/>
        </w:tabs>
        <w:ind w:left="720" w:hanging="432"/>
      </w:pPr>
      <w:rPr>
        <w:rFonts w:ascii="Times New Roman" w:hAnsi="Times New Roman" w:cs="Times New Roman"/>
      </w:rPr>
    </w:lvl>
    <w:lvl w:ilvl="3">
      <w:start w:val="1"/>
      <w:numFmt w:val="lowerRoman"/>
      <w:lvlText w:val="(%4)"/>
      <w:lvlJc w:val="right"/>
      <w:pPr>
        <w:tabs>
          <w:tab w:val="num" w:pos="864"/>
        </w:tabs>
        <w:ind w:left="864" w:hanging="144"/>
      </w:pPr>
      <w:rPr>
        <w:rFonts w:ascii="Times New Roman" w:hAnsi="Times New Roman" w:cs="Times New Roman"/>
      </w:rPr>
    </w:lvl>
    <w:lvl w:ilvl="4">
      <w:start w:val="1"/>
      <w:numFmt w:val="decimal"/>
      <w:lvlText w:val="%5)"/>
      <w:lvlJc w:val="left"/>
      <w:pPr>
        <w:tabs>
          <w:tab w:val="num" w:pos="1008"/>
        </w:tabs>
        <w:ind w:left="1008" w:hanging="432"/>
      </w:pPr>
      <w:rPr>
        <w:rFonts w:ascii="Times New Roman" w:hAnsi="Times New Roman" w:cs="Times New Roman"/>
      </w:rPr>
    </w:lvl>
    <w:lvl w:ilvl="5">
      <w:start w:val="1"/>
      <w:numFmt w:val="lowerLetter"/>
      <w:lvlText w:val="%6)"/>
      <w:lvlJc w:val="left"/>
      <w:pPr>
        <w:tabs>
          <w:tab w:val="num" w:pos="1152"/>
        </w:tabs>
        <w:ind w:left="1152" w:hanging="432"/>
      </w:pPr>
      <w:rPr>
        <w:rFonts w:ascii="Times New Roman" w:hAnsi="Times New Roman" w:cs="Times New Roman"/>
      </w:rPr>
    </w:lvl>
    <w:lvl w:ilvl="6">
      <w:start w:val="1"/>
      <w:numFmt w:val="lowerRoman"/>
      <w:lvlText w:val="%7)"/>
      <w:lvlJc w:val="right"/>
      <w:pPr>
        <w:tabs>
          <w:tab w:val="num" w:pos="1296"/>
        </w:tabs>
        <w:ind w:left="1296" w:hanging="288"/>
      </w:pPr>
      <w:rPr>
        <w:rFonts w:ascii="Times New Roman" w:hAnsi="Times New Roman" w:cs="Times New Roman"/>
      </w:rPr>
    </w:lvl>
    <w:lvl w:ilvl="7">
      <w:start w:val="1"/>
      <w:numFmt w:val="lowerLetter"/>
      <w:lvlText w:val="%8."/>
      <w:lvlJc w:val="left"/>
      <w:pPr>
        <w:tabs>
          <w:tab w:val="num" w:pos="1440"/>
        </w:tabs>
        <w:ind w:left="1440" w:hanging="432"/>
      </w:pPr>
      <w:rPr>
        <w:rFonts w:ascii="Times New Roman" w:hAnsi="Times New Roman" w:cs="Times New Roman"/>
      </w:rPr>
    </w:lvl>
    <w:lvl w:ilvl="8">
      <w:start w:val="1"/>
      <w:numFmt w:val="lowerRoman"/>
      <w:lvlText w:val="%9."/>
      <w:lvlJc w:val="right"/>
      <w:pPr>
        <w:tabs>
          <w:tab w:val="num" w:pos="1584"/>
        </w:tabs>
        <w:ind w:left="1584" w:hanging="144"/>
      </w:pPr>
      <w:rPr>
        <w:rFonts w:ascii="Times New Roman" w:hAnsi="Times New Roman" w:cs="Times New Roman"/>
      </w:rPr>
    </w:lvl>
  </w:abstractNum>
  <w:abstractNum w:abstractNumId="16">
    <w:nsid w:val="2B98347E"/>
    <w:multiLevelType w:val="hybridMultilevel"/>
    <w:tmpl w:val="1B8C2578"/>
    <w:lvl w:ilvl="0" w:tplc="040C0011">
      <w:start w:val="1"/>
      <w:numFmt w:val="decimal"/>
      <w:lvlText w:val="%1)"/>
      <w:lvlJc w:val="left"/>
      <w:pPr>
        <w:ind w:left="360" w:hanging="360"/>
      </w:pPr>
      <w:rPr>
        <w:rFonts w:ascii="Times New Roman" w:hAnsi="Times New Roman" w:cs="Times New Roman"/>
      </w:rPr>
    </w:lvl>
    <w:lvl w:ilvl="1" w:tplc="040C0019">
      <w:start w:val="1"/>
      <w:numFmt w:val="lowerLetter"/>
      <w:lvlText w:val="%2."/>
      <w:lvlJc w:val="left"/>
      <w:pPr>
        <w:ind w:left="1080" w:hanging="360"/>
      </w:pPr>
      <w:rPr>
        <w:rFonts w:ascii="Times New Roman" w:hAnsi="Times New Roman" w:cs="Times New Roman"/>
      </w:rPr>
    </w:lvl>
    <w:lvl w:ilvl="2" w:tplc="040C001B">
      <w:start w:val="1"/>
      <w:numFmt w:val="lowerRoman"/>
      <w:lvlText w:val="%3."/>
      <w:lvlJc w:val="right"/>
      <w:pPr>
        <w:ind w:left="1800" w:hanging="180"/>
      </w:pPr>
      <w:rPr>
        <w:rFonts w:ascii="Times New Roman" w:hAnsi="Times New Roman" w:cs="Times New Roman"/>
      </w:rPr>
    </w:lvl>
    <w:lvl w:ilvl="3" w:tplc="040C000F">
      <w:start w:val="1"/>
      <w:numFmt w:val="decimal"/>
      <w:lvlText w:val="%4."/>
      <w:lvlJc w:val="left"/>
      <w:pPr>
        <w:ind w:left="2520" w:hanging="360"/>
      </w:pPr>
      <w:rPr>
        <w:rFonts w:ascii="Times New Roman" w:hAnsi="Times New Roman" w:cs="Times New Roman"/>
      </w:rPr>
    </w:lvl>
    <w:lvl w:ilvl="4" w:tplc="040C0019">
      <w:start w:val="1"/>
      <w:numFmt w:val="lowerLetter"/>
      <w:lvlText w:val="%5."/>
      <w:lvlJc w:val="left"/>
      <w:pPr>
        <w:ind w:left="3240" w:hanging="360"/>
      </w:pPr>
      <w:rPr>
        <w:rFonts w:ascii="Times New Roman" w:hAnsi="Times New Roman" w:cs="Times New Roman"/>
      </w:rPr>
    </w:lvl>
    <w:lvl w:ilvl="5" w:tplc="040C001B">
      <w:start w:val="1"/>
      <w:numFmt w:val="lowerRoman"/>
      <w:lvlText w:val="%6."/>
      <w:lvlJc w:val="right"/>
      <w:pPr>
        <w:ind w:left="3960" w:hanging="180"/>
      </w:pPr>
      <w:rPr>
        <w:rFonts w:ascii="Times New Roman" w:hAnsi="Times New Roman" w:cs="Times New Roman"/>
      </w:rPr>
    </w:lvl>
    <w:lvl w:ilvl="6" w:tplc="040C000F">
      <w:start w:val="1"/>
      <w:numFmt w:val="decimal"/>
      <w:lvlText w:val="%7."/>
      <w:lvlJc w:val="left"/>
      <w:pPr>
        <w:ind w:left="4680" w:hanging="360"/>
      </w:pPr>
      <w:rPr>
        <w:rFonts w:ascii="Times New Roman" w:hAnsi="Times New Roman" w:cs="Times New Roman"/>
      </w:rPr>
    </w:lvl>
    <w:lvl w:ilvl="7" w:tplc="040C0019">
      <w:start w:val="1"/>
      <w:numFmt w:val="lowerLetter"/>
      <w:lvlText w:val="%8."/>
      <w:lvlJc w:val="left"/>
      <w:pPr>
        <w:ind w:left="5400" w:hanging="360"/>
      </w:pPr>
      <w:rPr>
        <w:rFonts w:ascii="Times New Roman" w:hAnsi="Times New Roman" w:cs="Times New Roman"/>
      </w:rPr>
    </w:lvl>
    <w:lvl w:ilvl="8" w:tplc="040C001B">
      <w:start w:val="1"/>
      <w:numFmt w:val="lowerRoman"/>
      <w:lvlText w:val="%9."/>
      <w:lvlJc w:val="right"/>
      <w:pPr>
        <w:ind w:left="6120" w:hanging="180"/>
      </w:pPr>
      <w:rPr>
        <w:rFonts w:ascii="Times New Roman" w:hAnsi="Times New Roman" w:cs="Times New Roman"/>
      </w:r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ascii="Times New Roman" w:hAnsi="Times New Roman" w:cs="Times New Roman" w:hint="default"/>
      </w:rPr>
    </w:lvl>
    <w:lvl w:ilvl="5">
      <w:start w:val="1"/>
      <w:numFmt w:val="decimal"/>
      <w:lvlText w:val="%1.%2.%3.%4.%5.%6."/>
      <w:lvlJc w:val="left"/>
      <w:pPr>
        <w:ind w:left="2736" w:hanging="936"/>
      </w:pPr>
      <w:rPr>
        <w:rFonts w:ascii="Times New Roman" w:hAnsi="Times New Roman" w:cs="Times New Roman" w:hint="default"/>
      </w:rPr>
    </w:lvl>
    <w:lvl w:ilvl="6">
      <w:start w:val="1"/>
      <w:numFmt w:val="decimal"/>
      <w:lvlText w:val="%1.%2.%3.%4.%5.%6.%7."/>
      <w:lvlJc w:val="left"/>
      <w:pPr>
        <w:ind w:left="3240" w:hanging="1080"/>
      </w:pPr>
      <w:rPr>
        <w:rFonts w:ascii="Times New Roman" w:hAnsi="Times New Roman" w:cs="Times New Roman" w:hint="default"/>
      </w:rPr>
    </w:lvl>
    <w:lvl w:ilvl="7">
      <w:start w:val="1"/>
      <w:numFmt w:val="decimal"/>
      <w:lvlText w:val="%1.%2.%3.%4.%5.%6.%7.%8."/>
      <w:lvlJc w:val="left"/>
      <w:pPr>
        <w:ind w:left="3744" w:hanging="1224"/>
      </w:pPr>
      <w:rPr>
        <w:rFonts w:ascii="Times New Roman" w:hAnsi="Times New Roman" w:cs="Times New Roman" w:hint="default"/>
      </w:rPr>
    </w:lvl>
    <w:lvl w:ilvl="8">
      <w:start w:val="1"/>
      <w:numFmt w:val="decimal"/>
      <w:lvlText w:val="%1.%2.%3.%4.%5.%6.%7.%8.%9."/>
      <w:lvlJc w:val="left"/>
      <w:pPr>
        <w:ind w:left="4320" w:hanging="1440"/>
      </w:pPr>
      <w:rPr>
        <w:rFonts w:ascii="Times New Roman" w:hAnsi="Times New Roman" w:cs="Times New Roman" w:hint="default"/>
      </w:rPr>
    </w:lvl>
  </w:abstractNum>
  <w:abstractNum w:abstractNumId="18">
    <w:nsid w:val="3C066968"/>
    <w:multiLevelType w:val="hybridMultilevel"/>
    <w:tmpl w:val="36968616"/>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ascii="Times New Roman" w:hAnsi="Times New Roman"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ascii="Times New Roman" w:hAnsi="Times New Roman" w:cs="Times New Roman"/>
      </w:rPr>
    </w:lvl>
    <w:lvl w:ilvl="2" w:tplc="0809001B">
      <w:start w:val="1"/>
      <w:numFmt w:val="lowerRoman"/>
      <w:lvlText w:val="%3."/>
      <w:lvlJc w:val="right"/>
      <w:pPr>
        <w:ind w:left="9314" w:hanging="180"/>
      </w:pPr>
      <w:rPr>
        <w:rFonts w:ascii="Times New Roman" w:hAnsi="Times New Roman" w:cs="Times New Roman"/>
      </w:rPr>
    </w:lvl>
    <w:lvl w:ilvl="3" w:tplc="0809000F">
      <w:start w:val="1"/>
      <w:numFmt w:val="decimal"/>
      <w:lvlText w:val="%4."/>
      <w:lvlJc w:val="left"/>
      <w:pPr>
        <w:ind w:left="10034" w:hanging="360"/>
      </w:pPr>
      <w:rPr>
        <w:rFonts w:ascii="Times New Roman" w:hAnsi="Times New Roman" w:cs="Times New Roman"/>
      </w:rPr>
    </w:lvl>
    <w:lvl w:ilvl="4" w:tplc="08090019">
      <w:start w:val="1"/>
      <w:numFmt w:val="lowerLetter"/>
      <w:lvlText w:val="%5."/>
      <w:lvlJc w:val="left"/>
      <w:pPr>
        <w:ind w:left="10754" w:hanging="360"/>
      </w:pPr>
      <w:rPr>
        <w:rFonts w:ascii="Times New Roman" w:hAnsi="Times New Roman" w:cs="Times New Roman"/>
      </w:rPr>
    </w:lvl>
    <w:lvl w:ilvl="5" w:tplc="0809001B">
      <w:start w:val="1"/>
      <w:numFmt w:val="lowerRoman"/>
      <w:lvlText w:val="%6."/>
      <w:lvlJc w:val="right"/>
      <w:pPr>
        <w:ind w:left="11474" w:hanging="180"/>
      </w:pPr>
      <w:rPr>
        <w:rFonts w:ascii="Times New Roman" w:hAnsi="Times New Roman" w:cs="Times New Roman"/>
      </w:rPr>
    </w:lvl>
    <w:lvl w:ilvl="6" w:tplc="0809000F">
      <w:start w:val="1"/>
      <w:numFmt w:val="decimal"/>
      <w:lvlText w:val="%7."/>
      <w:lvlJc w:val="left"/>
      <w:pPr>
        <w:ind w:left="12194" w:hanging="360"/>
      </w:pPr>
      <w:rPr>
        <w:rFonts w:ascii="Times New Roman" w:hAnsi="Times New Roman" w:cs="Times New Roman"/>
      </w:rPr>
    </w:lvl>
    <w:lvl w:ilvl="7" w:tplc="08090019">
      <w:start w:val="1"/>
      <w:numFmt w:val="lowerLetter"/>
      <w:lvlText w:val="%8."/>
      <w:lvlJc w:val="left"/>
      <w:pPr>
        <w:ind w:left="12914" w:hanging="360"/>
      </w:pPr>
      <w:rPr>
        <w:rFonts w:ascii="Times New Roman" w:hAnsi="Times New Roman" w:cs="Times New Roman"/>
      </w:rPr>
    </w:lvl>
    <w:lvl w:ilvl="8" w:tplc="0809001B">
      <w:start w:val="1"/>
      <w:numFmt w:val="lowerRoman"/>
      <w:lvlText w:val="%9."/>
      <w:lvlJc w:val="right"/>
      <w:pPr>
        <w:ind w:left="13634" w:hanging="180"/>
      </w:pPr>
      <w:rPr>
        <w:rFonts w:ascii="Times New Roman" w:hAnsi="Times New Roman" w:cs="Times New Roman"/>
      </w:rPr>
    </w:lvl>
  </w:abstractNum>
  <w:abstractNum w:abstractNumId="20">
    <w:nsid w:val="40F424ED"/>
    <w:multiLevelType w:val="multilevel"/>
    <w:tmpl w:val="8020BB24"/>
    <w:lvl w:ilvl="0">
      <w:start w:val="1"/>
      <w:numFmt w:val="decimal"/>
      <w:lvlText w:val="%1."/>
      <w:lvlJc w:val="left"/>
      <w:pPr>
        <w:tabs>
          <w:tab w:val="num" w:pos="720"/>
        </w:tabs>
        <w:ind w:left="720" w:hanging="720"/>
      </w:pPr>
      <w:rPr>
        <w:rFonts w:ascii="Times New Roman" w:hAnsi="Times New Roman" w:cs="Times New Roman"/>
      </w:rPr>
    </w:lvl>
    <w:lvl w:ilvl="1">
      <w:start w:val="1"/>
      <w:numFmt w:val="decimal"/>
      <w:lvlText w:val="%2."/>
      <w:lvlJc w:val="left"/>
      <w:pPr>
        <w:tabs>
          <w:tab w:val="num" w:pos="1440"/>
        </w:tabs>
        <w:ind w:left="1440" w:hanging="720"/>
      </w:pPr>
      <w:rPr>
        <w:rFonts w:ascii="Times New Roman" w:hAnsi="Times New Roman" w:cs="Times New Roman"/>
      </w:rPr>
    </w:lvl>
    <w:lvl w:ilvl="2">
      <w:start w:val="1"/>
      <w:numFmt w:val="decimal"/>
      <w:lvlText w:val="%3."/>
      <w:lvlJc w:val="left"/>
      <w:pPr>
        <w:tabs>
          <w:tab w:val="num" w:pos="2160"/>
        </w:tabs>
        <w:ind w:left="2160" w:hanging="720"/>
      </w:pPr>
      <w:rPr>
        <w:rFonts w:ascii="Times New Roman" w:hAnsi="Times New Roman" w:cs="Times New Roman"/>
      </w:rPr>
    </w:lvl>
    <w:lvl w:ilvl="3">
      <w:start w:val="1"/>
      <w:numFmt w:val="decimal"/>
      <w:lvlText w:val="%4."/>
      <w:lvlJc w:val="left"/>
      <w:pPr>
        <w:tabs>
          <w:tab w:val="num" w:pos="2880"/>
        </w:tabs>
        <w:ind w:left="2880" w:hanging="720"/>
      </w:pPr>
      <w:rPr>
        <w:rFonts w:ascii="Times New Roman" w:hAnsi="Times New Roman" w:cs="Times New Roman"/>
      </w:rPr>
    </w:lvl>
    <w:lvl w:ilvl="4">
      <w:start w:val="1"/>
      <w:numFmt w:val="decimal"/>
      <w:lvlText w:val="%5."/>
      <w:lvlJc w:val="left"/>
      <w:pPr>
        <w:tabs>
          <w:tab w:val="num" w:pos="3600"/>
        </w:tabs>
        <w:ind w:left="3600" w:hanging="720"/>
      </w:pPr>
      <w:rPr>
        <w:rFonts w:ascii="Times New Roman" w:hAnsi="Times New Roman" w:cs="Times New Roman"/>
      </w:rPr>
    </w:lvl>
    <w:lvl w:ilvl="5">
      <w:start w:val="1"/>
      <w:numFmt w:val="decimal"/>
      <w:lvlText w:val="%6."/>
      <w:lvlJc w:val="left"/>
      <w:pPr>
        <w:tabs>
          <w:tab w:val="num" w:pos="4320"/>
        </w:tabs>
        <w:ind w:left="4320" w:hanging="720"/>
      </w:pPr>
      <w:rPr>
        <w:rFonts w:ascii="Times New Roman" w:hAnsi="Times New Roman" w:cs="Times New Roman"/>
      </w:rPr>
    </w:lvl>
    <w:lvl w:ilvl="6">
      <w:start w:val="1"/>
      <w:numFmt w:val="decimal"/>
      <w:lvlText w:val="%7."/>
      <w:lvlJc w:val="left"/>
      <w:pPr>
        <w:tabs>
          <w:tab w:val="num" w:pos="5040"/>
        </w:tabs>
        <w:ind w:left="5040" w:hanging="720"/>
      </w:pPr>
      <w:rPr>
        <w:rFonts w:ascii="Times New Roman" w:hAnsi="Times New Roman" w:cs="Times New Roman"/>
      </w:rPr>
    </w:lvl>
    <w:lvl w:ilvl="7">
      <w:start w:val="1"/>
      <w:numFmt w:val="decimal"/>
      <w:lvlText w:val="%8."/>
      <w:lvlJc w:val="left"/>
      <w:pPr>
        <w:tabs>
          <w:tab w:val="num" w:pos="5760"/>
        </w:tabs>
        <w:ind w:left="5760" w:hanging="720"/>
      </w:pPr>
      <w:rPr>
        <w:rFonts w:ascii="Times New Roman" w:hAnsi="Times New Roman" w:cs="Times New Roman"/>
      </w:rPr>
    </w:lvl>
    <w:lvl w:ilvl="8">
      <w:start w:val="1"/>
      <w:numFmt w:val="decimal"/>
      <w:lvlText w:val="%9."/>
      <w:lvlJc w:val="left"/>
      <w:pPr>
        <w:tabs>
          <w:tab w:val="num" w:pos="6480"/>
        </w:tabs>
        <w:ind w:left="6480" w:hanging="720"/>
      </w:pPr>
      <w:rPr>
        <w:rFonts w:ascii="Times New Roman" w:hAnsi="Times New Roman" w:cs="Times New Roman"/>
      </w:rPr>
    </w:lvl>
  </w:abstractNum>
  <w:abstractNum w:abstractNumId="21">
    <w:nsid w:val="45AC2841"/>
    <w:multiLevelType w:val="hybridMultilevel"/>
    <w:tmpl w:val="DD84B786"/>
    <w:lvl w:ilvl="0" w:tplc="040C0017">
      <w:start w:val="1"/>
      <w:numFmt w:val="lowerLetter"/>
      <w:lvlText w:val="%1)"/>
      <w:lvlJc w:val="left"/>
      <w:pPr>
        <w:ind w:left="1080" w:hanging="360"/>
      </w:pPr>
      <w:rPr>
        <w:rFonts w:ascii="Times New Roman" w:hAnsi="Times New Roman" w:cs="Times New Roman"/>
      </w:rPr>
    </w:lvl>
    <w:lvl w:ilvl="1" w:tplc="040C0019">
      <w:start w:val="1"/>
      <w:numFmt w:val="lowerLetter"/>
      <w:lvlText w:val="%2."/>
      <w:lvlJc w:val="left"/>
      <w:pPr>
        <w:ind w:left="1800" w:hanging="360"/>
      </w:pPr>
      <w:rPr>
        <w:rFonts w:ascii="Times New Roman" w:hAnsi="Times New Roman" w:cs="Times New Roman"/>
      </w:rPr>
    </w:lvl>
    <w:lvl w:ilvl="2" w:tplc="040C001B">
      <w:start w:val="1"/>
      <w:numFmt w:val="lowerRoman"/>
      <w:lvlText w:val="%3."/>
      <w:lvlJc w:val="right"/>
      <w:pPr>
        <w:ind w:left="2520" w:hanging="180"/>
      </w:pPr>
      <w:rPr>
        <w:rFonts w:ascii="Times New Roman" w:hAnsi="Times New Roman" w:cs="Times New Roman"/>
      </w:rPr>
    </w:lvl>
    <w:lvl w:ilvl="3" w:tplc="040C000F">
      <w:start w:val="1"/>
      <w:numFmt w:val="decimal"/>
      <w:lvlText w:val="%4."/>
      <w:lvlJc w:val="left"/>
      <w:pPr>
        <w:ind w:left="3240" w:hanging="360"/>
      </w:pPr>
      <w:rPr>
        <w:rFonts w:ascii="Times New Roman" w:hAnsi="Times New Roman" w:cs="Times New Roman"/>
      </w:rPr>
    </w:lvl>
    <w:lvl w:ilvl="4" w:tplc="040C0019">
      <w:start w:val="1"/>
      <w:numFmt w:val="lowerLetter"/>
      <w:lvlText w:val="%5."/>
      <w:lvlJc w:val="left"/>
      <w:pPr>
        <w:ind w:left="3960" w:hanging="360"/>
      </w:pPr>
      <w:rPr>
        <w:rFonts w:ascii="Times New Roman" w:hAnsi="Times New Roman" w:cs="Times New Roman"/>
      </w:rPr>
    </w:lvl>
    <w:lvl w:ilvl="5" w:tplc="040C001B">
      <w:start w:val="1"/>
      <w:numFmt w:val="lowerRoman"/>
      <w:lvlText w:val="%6."/>
      <w:lvlJc w:val="right"/>
      <w:pPr>
        <w:ind w:left="4680" w:hanging="180"/>
      </w:pPr>
      <w:rPr>
        <w:rFonts w:ascii="Times New Roman" w:hAnsi="Times New Roman" w:cs="Times New Roman"/>
      </w:rPr>
    </w:lvl>
    <w:lvl w:ilvl="6" w:tplc="040C000F">
      <w:start w:val="1"/>
      <w:numFmt w:val="decimal"/>
      <w:lvlText w:val="%7."/>
      <w:lvlJc w:val="left"/>
      <w:pPr>
        <w:ind w:left="5400" w:hanging="360"/>
      </w:pPr>
      <w:rPr>
        <w:rFonts w:ascii="Times New Roman" w:hAnsi="Times New Roman" w:cs="Times New Roman"/>
      </w:rPr>
    </w:lvl>
    <w:lvl w:ilvl="7" w:tplc="040C0019">
      <w:start w:val="1"/>
      <w:numFmt w:val="lowerLetter"/>
      <w:lvlText w:val="%8."/>
      <w:lvlJc w:val="left"/>
      <w:pPr>
        <w:ind w:left="6120" w:hanging="360"/>
      </w:pPr>
      <w:rPr>
        <w:rFonts w:ascii="Times New Roman" w:hAnsi="Times New Roman" w:cs="Times New Roman"/>
      </w:rPr>
    </w:lvl>
    <w:lvl w:ilvl="8" w:tplc="040C001B">
      <w:start w:val="1"/>
      <w:numFmt w:val="lowerRoman"/>
      <w:lvlText w:val="%9."/>
      <w:lvlJc w:val="right"/>
      <w:pPr>
        <w:ind w:left="6840" w:hanging="180"/>
      </w:pPr>
      <w:rPr>
        <w:rFonts w:ascii="Times New Roman" w:hAnsi="Times New Roman" w:cs="Times New Roman"/>
      </w:rPr>
    </w:lvl>
  </w:abstractNum>
  <w:abstractNum w:abstractNumId="22">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ascii="Times New Roman" w:hAnsi="Times New Roman" w:cs="Times New Roman" w:hint="default"/>
      </w:rPr>
    </w:lvl>
    <w:lvl w:ilvl="1">
      <w:start w:val="1"/>
      <w:numFmt w:val="lowerLetter"/>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righ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right"/>
      <w:pPr>
        <w:tabs>
          <w:tab w:val="num" w:pos="6480"/>
        </w:tabs>
        <w:ind w:left="6480" w:hanging="180"/>
      </w:pPr>
      <w:rPr>
        <w:rFonts w:ascii="Times New Roman" w:hAnsi="Times New Roman" w:cs="Times New Roman" w:hint="default"/>
      </w:rPr>
    </w:lvl>
  </w:abstractNum>
  <w:abstractNum w:abstractNumId="25">
    <w:nsid w:val="62BE4C65"/>
    <w:multiLevelType w:val="hybridMultilevel"/>
    <w:tmpl w:val="24F2E226"/>
    <w:lvl w:ilvl="0" w:tplc="18E0AB38">
      <w:start w:val="1"/>
      <w:numFmt w:val="lowerLetter"/>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7">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cs="Wingdings"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8">
    <w:nsid w:val="76FE411B"/>
    <w:multiLevelType w:val="hybridMultilevel"/>
    <w:tmpl w:val="E0F82164"/>
    <w:lvl w:ilvl="0" w:tplc="040C0017">
      <w:start w:val="1"/>
      <w:numFmt w:val="lowerLetter"/>
      <w:lvlText w:val="%1)"/>
      <w:lvlJc w:val="left"/>
      <w:pPr>
        <w:ind w:left="720" w:hanging="360"/>
      </w:pPr>
      <w:rPr>
        <w:rFonts w:ascii="Times New Roman" w:hAnsi="Times New Roman" w:cs="Times New Roman"/>
      </w:rPr>
    </w:lvl>
    <w:lvl w:ilvl="1" w:tplc="040C0019">
      <w:start w:val="1"/>
      <w:numFmt w:val="lowerLetter"/>
      <w:lvlText w:val="%2."/>
      <w:lvlJc w:val="left"/>
      <w:pPr>
        <w:ind w:left="1440" w:hanging="360"/>
      </w:pPr>
      <w:rPr>
        <w:rFonts w:ascii="Times New Roman" w:hAnsi="Times New Roman" w:cs="Times New Roman"/>
      </w:rPr>
    </w:lvl>
    <w:lvl w:ilvl="2" w:tplc="040C001B">
      <w:start w:val="1"/>
      <w:numFmt w:val="lowerRoman"/>
      <w:lvlText w:val="%3."/>
      <w:lvlJc w:val="right"/>
      <w:pPr>
        <w:ind w:left="2160" w:hanging="180"/>
      </w:pPr>
      <w:rPr>
        <w:rFonts w:ascii="Times New Roman" w:hAnsi="Times New Roman" w:cs="Times New Roman"/>
      </w:rPr>
    </w:lvl>
    <w:lvl w:ilvl="3" w:tplc="040C000F">
      <w:start w:val="1"/>
      <w:numFmt w:val="decimal"/>
      <w:lvlText w:val="%4."/>
      <w:lvlJc w:val="left"/>
      <w:pPr>
        <w:ind w:left="2880" w:hanging="360"/>
      </w:pPr>
      <w:rPr>
        <w:rFonts w:ascii="Times New Roman" w:hAnsi="Times New Roman" w:cs="Times New Roman"/>
      </w:rPr>
    </w:lvl>
    <w:lvl w:ilvl="4" w:tplc="040C0019">
      <w:start w:val="1"/>
      <w:numFmt w:val="lowerLetter"/>
      <w:lvlText w:val="%5."/>
      <w:lvlJc w:val="left"/>
      <w:pPr>
        <w:ind w:left="3600" w:hanging="360"/>
      </w:pPr>
      <w:rPr>
        <w:rFonts w:ascii="Times New Roman" w:hAnsi="Times New Roman" w:cs="Times New Roman"/>
      </w:rPr>
    </w:lvl>
    <w:lvl w:ilvl="5" w:tplc="040C001B">
      <w:start w:val="1"/>
      <w:numFmt w:val="lowerRoman"/>
      <w:lvlText w:val="%6."/>
      <w:lvlJc w:val="right"/>
      <w:pPr>
        <w:ind w:left="4320" w:hanging="180"/>
      </w:pPr>
      <w:rPr>
        <w:rFonts w:ascii="Times New Roman" w:hAnsi="Times New Roman" w:cs="Times New Roman"/>
      </w:rPr>
    </w:lvl>
    <w:lvl w:ilvl="6" w:tplc="040C000F">
      <w:start w:val="1"/>
      <w:numFmt w:val="decimal"/>
      <w:lvlText w:val="%7."/>
      <w:lvlJc w:val="left"/>
      <w:pPr>
        <w:ind w:left="5040" w:hanging="360"/>
      </w:pPr>
      <w:rPr>
        <w:rFonts w:ascii="Times New Roman" w:hAnsi="Times New Roman" w:cs="Times New Roman"/>
      </w:rPr>
    </w:lvl>
    <w:lvl w:ilvl="7" w:tplc="040C0019">
      <w:start w:val="1"/>
      <w:numFmt w:val="lowerLetter"/>
      <w:lvlText w:val="%8."/>
      <w:lvlJc w:val="left"/>
      <w:pPr>
        <w:ind w:left="5760" w:hanging="360"/>
      </w:pPr>
      <w:rPr>
        <w:rFonts w:ascii="Times New Roman" w:hAnsi="Times New Roman" w:cs="Times New Roman"/>
      </w:rPr>
    </w:lvl>
    <w:lvl w:ilvl="8" w:tplc="040C001B">
      <w:start w:val="1"/>
      <w:numFmt w:val="lowerRoman"/>
      <w:lvlText w:val="%9."/>
      <w:lvlJc w:val="right"/>
      <w:pPr>
        <w:ind w:left="6480" w:hanging="180"/>
      </w:pPr>
      <w:rPr>
        <w:rFonts w:ascii="Times New Roman" w:hAnsi="Times New Roman" w:cs="Times New Roman"/>
      </w:rPr>
    </w:lvl>
  </w:abstractNum>
  <w:abstractNum w:abstractNumId="29">
    <w:nsid w:val="78BA4B1E"/>
    <w:multiLevelType w:val="multilevel"/>
    <w:tmpl w:val="959E6216"/>
    <w:lvl w:ilvl="0">
      <w:start w:val="1"/>
      <w:numFmt w:val="lowerLetter"/>
      <w:lvlText w:val="(%1)"/>
      <w:lvlJc w:val="left"/>
      <w:pPr>
        <w:tabs>
          <w:tab w:val="num" w:pos="567"/>
        </w:tabs>
        <w:ind w:left="567" w:hanging="567"/>
      </w:pPr>
      <w:rPr>
        <w:rFonts w:ascii="Arial" w:hAnsi="Arial" w:cs="Arial" w:hint="default"/>
        <w:b w:val="0"/>
        <w:bCs w:val="0"/>
        <w:i w:val="0"/>
        <w:iCs w:val="0"/>
        <w:sz w:val="18"/>
        <w:szCs w:val="18"/>
      </w:rPr>
    </w:lvl>
    <w:lvl w:ilvl="1">
      <w:start w:val="1"/>
      <w:numFmt w:val="lowerRoman"/>
      <w:lvlText w:val="(%2)"/>
      <w:lvlJc w:val="left"/>
      <w:pPr>
        <w:tabs>
          <w:tab w:val="num" w:pos="993"/>
        </w:tabs>
        <w:ind w:left="993" w:hanging="567"/>
      </w:pPr>
      <w:rPr>
        <w:rFonts w:ascii="Arial" w:hAnsi="Arial" w:cs="Arial" w:hint="default"/>
        <w:b w:val="0"/>
        <w:bCs w:val="0"/>
        <w:i w:val="0"/>
        <w:iCs w:val="0"/>
        <w:sz w:val="18"/>
        <w:szCs w:val="18"/>
      </w:rPr>
    </w:lvl>
    <w:lvl w:ilvl="2">
      <w:start w:val="1"/>
      <w:numFmt w:val="lowerRoman"/>
      <w:lvlText w:val="%3"/>
      <w:lvlJc w:val="left"/>
      <w:pPr>
        <w:tabs>
          <w:tab w:val="num" w:pos="1701"/>
        </w:tabs>
        <w:ind w:left="1701" w:hanging="567"/>
      </w:pPr>
      <w:rPr>
        <w:rFonts w:ascii="Times New Roman" w:hAnsi="Times New Roman" w:cs="Times New Roman" w:hint="default"/>
      </w:rPr>
    </w:lvl>
    <w:lvl w:ilvl="3">
      <w:start w:val="1"/>
      <w:numFmt w:val="decimal"/>
      <w:lvlText w:val="(%4)"/>
      <w:lvlJc w:val="left"/>
      <w:pPr>
        <w:tabs>
          <w:tab w:val="num" w:pos="2007"/>
        </w:tabs>
        <w:ind w:left="2007" w:hanging="360"/>
      </w:pPr>
      <w:rPr>
        <w:rFonts w:ascii="Times New Roman" w:hAnsi="Times New Roman" w:cs="Times New Roman" w:hint="default"/>
      </w:rPr>
    </w:lvl>
    <w:lvl w:ilvl="4">
      <w:start w:val="1"/>
      <w:numFmt w:val="lowerLetter"/>
      <w:lvlText w:val="(%5)"/>
      <w:lvlJc w:val="left"/>
      <w:pPr>
        <w:tabs>
          <w:tab w:val="num" w:pos="2367"/>
        </w:tabs>
        <w:ind w:left="2367" w:hanging="360"/>
      </w:pPr>
      <w:rPr>
        <w:rFonts w:ascii="Times New Roman" w:hAnsi="Times New Roman" w:cs="Times New Roman" w:hint="default"/>
      </w:rPr>
    </w:lvl>
    <w:lvl w:ilvl="5">
      <w:start w:val="1"/>
      <w:numFmt w:val="lowerRoman"/>
      <w:lvlText w:val="(%6)"/>
      <w:lvlJc w:val="left"/>
      <w:pPr>
        <w:tabs>
          <w:tab w:val="num" w:pos="2727"/>
        </w:tabs>
        <w:ind w:left="2727" w:hanging="360"/>
      </w:pPr>
      <w:rPr>
        <w:rFonts w:ascii="Times New Roman" w:hAnsi="Times New Roman" w:cs="Times New Roman" w:hint="default"/>
      </w:rPr>
    </w:lvl>
    <w:lvl w:ilvl="6">
      <w:start w:val="1"/>
      <w:numFmt w:val="decimal"/>
      <w:lvlText w:val="%7."/>
      <w:lvlJc w:val="left"/>
      <w:pPr>
        <w:tabs>
          <w:tab w:val="num" w:pos="3087"/>
        </w:tabs>
        <w:ind w:left="3087" w:hanging="360"/>
      </w:pPr>
      <w:rPr>
        <w:rFonts w:ascii="Times New Roman" w:hAnsi="Times New Roman" w:cs="Times New Roman" w:hint="default"/>
      </w:rPr>
    </w:lvl>
    <w:lvl w:ilvl="7">
      <w:start w:val="1"/>
      <w:numFmt w:val="lowerLetter"/>
      <w:lvlText w:val="%8."/>
      <w:lvlJc w:val="left"/>
      <w:pPr>
        <w:tabs>
          <w:tab w:val="num" w:pos="3447"/>
        </w:tabs>
        <w:ind w:left="3447" w:hanging="360"/>
      </w:pPr>
      <w:rPr>
        <w:rFonts w:ascii="Times New Roman" w:hAnsi="Times New Roman" w:cs="Times New Roman" w:hint="default"/>
      </w:rPr>
    </w:lvl>
    <w:lvl w:ilvl="8">
      <w:start w:val="1"/>
      <w:numFmt w:val="lowerRoman"/>
      <w:lvlText w:val="%9."/>
      <w:lvlJc w:val="left"/>
      <w:pPr>
        <w:tabs>
          <w:tab w:val="num" w:pos="3807"/>
        </w:tabs>
        <w:ind w:left="3807" w:hanging="360"/>
      </w:pPr>
      <w:rPr>
        <w:rFonts w:ascii="Times New Roman" w:hAnsi="Times New Roman" w:cs="Times New Roman" w:hint="default"/>
      </w:rPr>
    </w:lvl>
  </w:abstractNum>
  <w:num w:numId="1">
    <w:abstractNumId w:val="1"/>
  </w:num>
  <w:num w:numId="2">
    <w:abstractNumId w:val="0"/>
  </w:num>
  <w:num w:numId="3">
    <w:abstractNumId w:val="1"/>
  </w:num>
  <w:num w:numId="4">
    <w:abstractNumId w:val="0"/>
  </w:num>
  <w:num w:numId="5">
    <w:abstractNumId w:val="2"/>
  </w:num>
  <w:num w:numId="6">
    <w:abstractNumId w:val="15"/>
  </w:num>
  <w:num w:numId="7">
    <w:abstractNumId w:val="22"/>
  </w:num>
  <w:num w:numId="8">
    <w:abstractNumId w:val="4"/>
  </w:num>
  <w:num w:numId="9">
    <w:abstractNumId w:val="27"/>
  </w:num>
  <w:num w:numId="10">
    <w:abstractNumId w:val="19"/>
  </w:num>
  <w:num w:numId="11">
    <w:abstractNumId w:val="26"/>
  </w:num>
  <w:num w:numId="12">
    <w:abstractNumId w:val="0"/>
  </w:num>
  <w:num w:numId="13">
    <w:abstractNumId w:val="13"/>
  </w:num>
  <w:num w:numId="14">
    <w:abstractNumId w:val="23"/>
  </w:num>
  <w:num w:numId="15">
    <w:abstractNumId w:val="17"/>
  </w:num>
  <w:num w:numId="16">
    <w:abstractNumId w:val="11"/>
  </w:num>
  <w:num w:numId="17">
    <w:abstractNumId w:val="24"/>
  </w:num>
  <w:num w:numId="18">
    <w:abstractNumId w:val="29"/>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6"/>
  </w:num>
  <w:num w:numId="35">
    <w:abstractNumId w:val="25"/>
  </w:num>
  <w:num w:numId="36">
    <w:abstractNumId w:val="8"/>
  </w:num>
  <w:num w:numId="37">
    <w:abstractNumId w:val="10"/>
  </w:num>
  <w:num w:numId="38">
    <w:abstractNumId w:val="16"/>
  </w:num>
  <w:num w:numId="39">
    <w:abstractNumId w:val="14"/>
  </w:num>
  <w:num w:numId="40">
    <w:abstractNumId w:val="9"/>
  </w:num>
  <w:num w:numId="41">
    <w:abstractNumId w:val="5"/>
  </w:num>
  <w:num w:numId="42">
    <w:abstractNumId w:val="3"/>
  </w:num>
  <w:num w:numId="43">
    <w:abstractNumId w:val="21"/>
  </w:num>
  <w:num w:numId="44">
    <w:abstractNumId w:val="7"/>
  </w:num>
  <w:num w:numId="45">
    <w:abstractNumId w:val="28"/>
  </w:num>
  <w:num w:numId="46">
    <w:abstractNumId w:val="12"/>
  </w:num>
  <w:num w:numId="47">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hyphenationZone w:val="425"/>
  <w:doNotHyphenateCaps/>
  <w:clickAndTypeStyle w:val="Corpsdetexte"/>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EB1"/>
    <w:rsid w:val="00172EB1"/>
    <w:rsid w:val="004C2D1F"/>
    <w:rsid w:val="00D7289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8" w:unhideWhenUsed="1"/>
    <w:lsdException w:name="index 9" w:unhideWhenUsed="1"/>
    <w:lsdException w:name="Normal Indent" w:unhideWhenUsed="1"/>
    <w:lsdException w:name="caption" w:uiPriority="35" w:unhideWhenUsed="1"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Note Heading" w:unhideWhenUsed="1"/>
    <w:lsdException w:name="Body Text 3" w:unhideWhenUsed="1"/>
    <w:lsdException w:name="Strong" w:semiHidden="0" w:uiPriority="22"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cs="Arial"/>
      <w:lang w:val="en-GB" w:eastAsia="en-US"/>
    </w:rPr>
  </w:style>
  <w:style w:type="paragraph" w:styleId="Titre1">
    <w:name w:val="heading 1"/>
    <w:basedOn w:val="Normal"/>
    <w:next w:val="Corpsdetexte"/>
    <w:link w:val="Titre1Car"/>
    <w:uiPriority w:val="99"/>
    <w:qFormat/>
    <w:pPr>
      <w:keepNext/>
      <w:numPr>
        <w:numId w:val="16"/>
      </w:numPr>
      <w:spacing w:before="240" w:after="240"/>
      <w:outlineLvl w:val="0"/>
    </w:pPr>
    <w:rPr>
      <w:b/>
      <w:bCs/>
      <w:caps/>
      <w:kern w:val="28"/>
      <w:sz w:val="24"/>
      <w:szCs w:val="24"/>
      <w:lang w:val="fr-FR" w:eastAsia="de-DE"/>
    </w:rPr>
  </w:style>
  <w:style w:type="paragraph" w:styleId="Titre2">
    <w:name w:val="heading 2"/>
    <w:basedOn w:val="Normal"/>
    <w:next w:val="Corpsdetexte"/>
    <w:link w:val="Titre2Car"/>
    <w:uiPriority w:val="99"/>
    <w:qFormat/>
    <w:pPr>
      <w:numPr>
        <w:ilvl w:val="1"/>
        <w:numId w:val="16"/>
      </w:numPr>
      <w:spacing w:before="120" w:after="120"/>
      <w:outlineLvl w:val="1"/>
    </w:pPr>
    <w:rPr>
      <w:b/>
      <w:bCs/>
    </w:rPr>
  </w:style>
  <w:style w:type="paragraph" w:styleId="Titre3">
    <w:name w:val="heading 3"/>
    <w:basedOn w:val="Normal"/>
    <w:next w:val="Retraitcorpset1relig"/>
    <w:link w:val="Titre3Car"/>
    <w:uiPriority w:val="99"/>
    <w:qFormat/>
    <w:pPr>
      <w:keepNext/>
      <w:numPr>
        <w:ilvl w:val="2"/>
        <w:numId w:val="16"/>
      </w:numPr>
      <w:spacing w:before="120" w:after="120"/>
      <w:outlineLvl w:val="2"/>
    </w:pPr>
    <w:rPr>
      <w:lang w:eastAsia="de-DE"/>
    </w:rPr>
  </w:style>
  <w:style w:type="paragraph" w:styleId="Titre4">
    <w:name w:val="heading 4"/>
    <w:basedOn w:val="Normal"/>
    <w:next w:val="Normal"/>
    <w:link w:val="Titre4Car"/>
    <w:uiPriority w:val="99"/>
    <w:qFormat/>
    <w:pPr>
      <w:keepNext/>
      <w:numPr>
        <w:ilvl w:val="3"/>
        <w:numId w:val="16"/>
      </w:numPr>
      <w:spacing w:before="120" w:after="120"/>
      <w:outlineLvl w:val="3"/>
    </w:pPr>
    <w:rPr>
      <w:lang w:eastAsia="de-DE"/>
    </w:rPr>
  </w:style>
  <w:style w:type="paragraph" w:styleId="Titre5">
    <w:name w:val="heading 5"/>
    <w:basedOn w:val="Normal"/>
    <w:next w:val="Normal"/>
    <w:link w:val="Titre5Car"/>
    <w:uiPriority w:val="99"/>
    <w:qFormat/>
    <w:pPr>
      <w:numPr>
        <w:ilvl w:val="4"/>
        <w:numId w:val="16"/>
      </w:numPr>
      <w:spacing w:before="240" w:after="60"/>
      <w:outlineLvl w:val="4"/>
    </w:pPr>
    <w:rPr>
      <w:lang w:val="de-DE" w:eastAsia="de-DE"/>
    </w:rPr>
  </w:style>
  <w:style w:type="paragraph" w:styleId="Titre6">
    <w:name w:val="heading 6"/>
    <w:basedOn w:val="Normal"/>
    <w:next w:val="Normal"/>
    <w:link w:val="Titre6Car"/>
    <w:uiPriority w:val="99"/>
    <w:qFormat/>
    <w:pPr>
      <w:numPr>
        <w:ilvl w:val="5"/>
        <w:numId w:val="16"/>
      </w:numPr>
      <w:spacing w:before="240" w:after="60"/>
      <w:outlineLvl w:val="5"/>
    </w:pPr>
    <w:rPr>
      <w:i/>
      <w:iCs/>
      <w:lang w:val="de-DE" w:eastAsia="de-DE"/>
    </w:rPr>
  </w:style>
  <w:style w:type="paragraph" w:styleId="Titre7">
    <w:name w:val="heading 7"/>
    <w:basedOn w:val="Normal"/>
    <w:next w:val="Normal"/>
    <w:link w:val="Titre7Car"/>
    <w:uiPriority w:val="99"/>
    <w:qFormat/>
    <w:pPr>
      <w:numPr>
        <w:ilvl w:val="6"/>
        <w:numId w:val="16"/>
      </w:numPr>
      <w:spacing w:before="240" w:after="60"/>
      <w:outlineLvl w:val="6"/>
    </w:pPr>
    <w:rPr>
      <w:lang w:val="de-DE" w:eastAsia="de-DE"/>
    </w:rPr>
  </w:style>
  <w:style w:type="paragraph" w:styleId="Titre8">
    <w:name w:val="heading 8"/>
    <w:basedOn w:val="Normal"/>
    <w:next w:val="Normal"/>
    <w:link w:val="Titre8Car"/>
    <w:uiPriority w:val="99"/>
    <w:qFormat/>
    <w:pPr>
      <w:numPr>
        <w:ilvl w:val="7"/>
        <w:numId w:val="16"/>
      </w:numPr>
      <w:spacing w:before="240" w:after="60"/>
      <w:outlineLvl w:val="7"/>
    </w:pPr>
    <w:rPr>
      <w:i/>
      <w:iCs/>
      <w:lang w:val="de-DE" w:eastAsia="de-DE"/>
    </w:rPr>
  </w:style>
  <w:style w:type="paragraph" w:styleId="Titre9">
    <w:name w:val="heading 9"/>
    <w:basedOn w:val="Normal"/>
    <w:next w:val="Normal"/>
    <w:link w:val="Titre9Car"/>
    <w:uiPriority w:val="99"/>
    <w:qFormat/>
    <w:pPr>
      <w:numPr>
        <w:ilvl w:val="8"/>
        <w:numId w:val="16"/>
      </w:numPr>
      <w:spacing w:before="240" w:after="60"/>
      <w:outlineLvl w:val="8"/>
    </w:pPr>
    <w:rPr>
      <w:b/>
      <w:bCs/>
      <w:i/>
      <w:iCs/>
      <w:sz w:val="18"/>
      <w:szCs w:val="18"/>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Pr>
      <w:rFonts w:ascii="Arial" w:hAnsi="Arial" w:cs="Arial"/>
      <w:b/>
      <w:bCs/>
      <w:caps/>
      <w:kern w:val="28"/>
      <w:sz w:val="24"/>
      <w:szCs w:val="24"/>
      <w:lang w:eastAsia="de-DE"/>
    </w:rPr>
  </w:style>
  <w:style w:type="character" w:customStyle="1" w:styleId="Titre2Car">
    <w:name w:val="Titre 2 Car"/>
    <w:basedOn w:val="Policepardfaut"/>
    <w:link w:val="Titre2"/>
    <w:uiPriority w:val="99"/>
    <w:rsid w:val="00172EB1"/>
    <w:rPr>
      <w:rFonts w:ascii="Arial" w:hAnsi="Arial" w:cs="Arial"/>
      <w:b/>
      <w:bCs/>
      <w:lang w:val="en-GB" w:eastAsia="en-US"/>
    </w:rPr>
  </w:style>
  <w:style w:type="character" w:customStyle="1" w:styleId="Titre3Car">
    <w:name w:val="Titre 3 Car"/>
    <w:basedOn w:val="Policepardfaut"/>
    <w:link w:val="Titre3"/>
    <w:uiPriority w:val="99"/>
    <w:rsid w:val="00172EB1"/>
    <w:rPr>
      <w:rFonts w:ascii="Arial" w:hAnsi="Arial" w:cs="Arial"/>
      <w:lang w:val="en-GB" w:eastAsia="de-DE"/>
    </w:rPr>
  </w:style>
  <w:style w:type="character" w:customStyle="1" w:styleId="Titre4Car">
    <w:name w:val="Titre 4 Car"/>
    <w:basedOn w:val="Policepardfaut"/>
    <w:link w:val="Titre4"/>
    <w:uiPriority w:val="99"/>
    <w:rsid w:val="00172EB1"/>
    <w:rPr>
      <w:rFonts w:ascii="Arial" w:hAnsi="Arial" w:cs="Arial"/>
      <w:lang w:val="en-GB" w:eastAsia="de-DE"/>
    </w:rPr>
  </w:style>
  <w:style w:type="character" w:customStyle="1" w:styleId="Titre5Car">
    <w:name w:val="Titre 5 Car"/>
    <w:basedOn w:val="Policepardfaut"/>
    <w:link w:val="Titre5"/>
    <w:uiPriority w:val="99"/>
    <w:rsid w:val="00172EB1"/>
    <w:rPr>
      <w:rFonts w:ascii="Arial" w:hAnsi="Arial" w:cs="Arial"/>
      <w:lang w:val="de-DE" w:eastAsia="de-DE"/>
    </w:rPr>
  </w:style>
  <w:style w:type="character" w:customStyle="1" w:styleId="Titre6Car">
    <w:name w:val="Titre 6 Car"/>
    <w:basedOn w:val="Policepardfaut"/>
    <w:link w:val="Titre6"/>
    <w:uiPriority w:val="99"/>
    <w:rsid w:val="00172EB1"/>
    <w:rPr>
      <w:rFonts w:ascii="Arial" w:hAnsi="Arial" w:cs="Arial"/>
      <w:i/>
      <w:iCs/>
      <w:lang w:val="de-DE" w:eastAsia="de-DE"/>
    </w:rPr>
  </w:style>
  <w:style w:type="character" w:customStyle="1" w:styleId="Titre7Car">
    <w:name w:val="Titre 7 Car"/>
    <w:basedOn w:val="Policepardfaut"/>
    <w:link w:val="Titre7"/>
    <w:uiPriority w:val="99"/>
    <w:rsid w:val="00172EB1"/>
    <w:rPr>
      <w:rFonts w:ascii="Arial" w:hAnsi="Arial" w:cs="Arial"/>
      <w:lang w:val="de-DE" w:eastAsia="de-DE"/>
    </w:rPr>
  </w:style>
  <w:style w:type="character" w:customStyle="1" w:styleId="Titre8Car">
    <w:name w:val="Titre 8 Car"/>
    <w:basedOn w:val="Policepardfaut"/>
    <w:link w:val="Titre8"/>
    <w:uiPriority w:val="99"/>
    <w:rsid w:val="00172EB1"/>
    <w:rPr>
      <w:rFonts w:ascii="Arial" w:hAnsi="Arial" w:cs="Arial"/>
      <w:i/>
      <w:iCs/>
      <w:lang w:val="de-DE" w:eastAsia="de-DE"/>
    </w:rPr>
  </w:style>
  <w:style w:type="character" w:customStyle="1" w:styleId="Titre9Car">
    <w:name w:val="Titre 9 Car"/>
    <w:basedOn w:val="Policepardfaut"/>
    <w:link w:val="Titre9"/>
    <w:uiPriority w:val="99"/>
    <w:rsid w:val="00172EB1"/>
    <w:rPr>
      <w:rFonts w:ascii="Arial" w:hAnsi="Arial" w:cs="Arial"/>
      <w:b/>
      <w:bCs/>
      <w:i/>
      <w:iCs/>
      <w:sz w:val="18"/>
      <w:szCs w:val="18"/>
      <w:lang w:val="de-DE" w:eastAsia="de-DE"/>
    </w:rPr>
  </w:style>
  <w:style w:type="paragraph" w:styleId="Corpsdetexte">
    <w:name w:val="Body Text"/>
    <w:basedOn w:val="Normal"/>
    <w:link w:val="CorpsdetexteCar"/>
    <w:uiPriority w:val="99"/>
    <w:pPr>
      <w:spacing w:after="120"/>
      <w:jc w:val="both"/>
    </w:pPr>
    <w:rPr>
      <w:sz w:val="18"/>
      <w:szCs w:val="18"/>
      <w:lang w:val="fr-FR"/>
    </w:rPr>
  </w:style>
  <w:style w:type="character" w:customStyle="1" w:styleId="CorpsdetexteCar">
    <w:name w:val="Corps de texte Car"/>
    <w:basedOn w:val="Policepardfaut"/>
    <w:link w:val="Corpsdetexte"/>
    <w:uiPriority w:val="99"/>
    <w:rPr>
      <w:rFonts w:ascii="Arial" w:hAnsi="Arial" w:cs="Arial"/>
      <w:sz w:val="24"/>
      <w:szCs w:val="24"/>
      <w:lang w:eastAsia="en-US"/>
    </w:rPr>
  </w:style>
  <w:style w:type="paragraph" w:customStyle="1" w:styleId="Annex">
    <w:name w:val="Annex"/>
    <w:basedOn w:val="Titre1"/>
    <w:next w:val="Normal"/>
    <w:autoRedefine/>
    <w:uiPriority w:val="99"/>
    <w:pPr>
      <w:numPr>
        <w:numId w:val="17"/>
      </w:numPr>
      <w:tabs>
        <w:tab w:val="num" w:pos="567"/>
      </w:tabs>
      <w:jc w:val="both"/>
    </w:pPr>
    <w:rPr>
      <w:kern w:val="0"/>
      <w:lang w:eastAsia="en-GB"/>
    </w:rPr>
  </w:style>
  <w:style w:type="paragraph" w:customStyle="1" w:styleId="Appendix">
    <w:name w:val="Appendix"/>
    <w:basedOn w:val="Normal"/>
    <w:next w:val="Titre1"/>
    <w:uiPriority w:val="99"/>
    <w:pPr>
      <w:numPr>
        <w:numId w:val="5"/>
      </w:numPr>
      <w:tabs>
        <w:tab w:val="left" w:pos="1985"/>
      </w:tabs>
      <w:spacing w:after="240"/>
      <w:ind w:left="1985" w:hanging="1985"/>
    </w:pPr>
    <w:rPr>
      <w:b/>
      <w:bCs/>
      <w:sz w:val="24"/>
      <w:szCs w:val="24"/>
    </w:rPr>
  </w:style>
  <w:style w:type="paragraph" w:styleId="Textedebulles">
    <w:name w:val="Balloon Text"/>
    <w:basedOn w:val="Normal"/>
    <w:link w:val="TextedebullesCar"/>
    <w:uiPriority w:val="99"/>
    <w:rPr>
      <w:rFonts w:ascii="Tahoma" w:hAnsi="Tahoma" w:cs="Tahoma"/>
      <w:sz w:val="16"/>
      <w:szCs w:val="16"/>
      <w:lang w:val="fr-FR"/>
    </w:rPr>
  </w:style>
  <w:style w:type="character" w:customStyle="1" w:styleId="TextedebullesCar">
    <w:name w:val="Texte de bulles Car"/>
    <w:basedOn w:val="Policepardfaut"/>
    <w:link w:val="Textedebulles"/>
    <w:uiPriority w:val="99"/>
    <w:rPr>
      <w:rFonts w:ascii="Tahoma" w:hAnsi="Tahoma" w:cs="Tahoma"/>
      <w:sz w:val="16"/>
      <w:szCs w:val="16"/>
      <w:lang w:eastAsia="en-US"/>
    </w:rPr>
  </w:style>
  <w:style w:type="paragraph" w:styleId="Normalcentr">
    <w:name w:val="Block Text"/>
    <w:basedOn w:val="Normal"/>
    <w:uiPriority w:val="99"/>
    <w:pPr>
      <w:spacing w:after="120"/>
      <w:ind w:left="1440" w:right="1440"/>
    </w:pPr>
  </w:style>
  <w:style w:type="paragraph" w:styleId="Retraitcorpsdetexte">
    <w:name w:val="Body Text Indent"/>
    <w:basedOn w:val="Normal"/>
    <w:link w:val="RetraitcorpsdetexteCar"/>
    <w:uiPriority w:val="99"/>
    <w:pPr>
      <w:spacing w:after="120"/>
      <w:ind w:left="993"/>
    </w:pPr>
    <w:rPr>
      <w:lang w:val="fr-FR"/>
    </w:rPr>
  </w:style>
  <w:style w:type="character" w:customStyle="1" w:styleId="RetraitcorpsdetexteCar">
    <w:name w:val="Retrait corps de texte Car"/>
    <w:basedOn w:val="Policepardfaut"/>
    <w:link w:val="Retraitcorpsdetexte"/>
    <w:uiPriority w:val="99"/>
    <w:rPr>
      <w:rFonts w:ascii="Arial" w:hAnsi="Arial" w:cs="Arial"/>
      <w:sz w:val="24"/>
      <w:szCs w:val="24"/>
      <w:lang w:eastAsia="en-US"/>
    </w:rPr>
  </w:style>
  <w:style w:type="paragraph" w:styleId="Retraitcorpsdetexte2">
    <w:name w:val="Body Text Indent 2"/>
    <w:basedOn w:val="Normal"/>
    <w:link w:val="Retraitcorpsdetexte2Car"/>
    <w:uiPriority w:val="99"/>
    <w:pPr>
      <w:spacing w:after="120"/>
      <w:ind w:left="1134"/>
      <w:jc w:val="both"/>
    </w:pPr>
    <w:rPr>
      <w:lang w:val="fr-FR" w:eastAsia="de-DE"/>
    </w:rPr>
  </w:style>
  <w:style w:type="character" w:customStyle="1" w:styleId="Retraitcorpsdetexte2Car">
    <w:name w:val="Retrait corps de texte 2 Car"/>
    <w:basedOn w:val="Policepardfaut"/>
    <w:link w:val="Retraitcorpsdetexte2"/>
    <w:uiPriority w:val="99"/>
    <w:rPr>
      <w:rFonts w:ascii="Arial" w:hAnsi="Arial" w:cs="Arial"/>
      <w:sz w:val="24"/>
      <w:szCs w:val="24"/>
      <w:lang w:eastAsia="de-DE"/>
    </w:rPr>
  </w:style>
  <w:style w:type="paragraph" w:customStyle="1" w:styleId="Bullet1">
    <w:name w:val="Bullet 1"/>
    <w:basedOn w:val="Normal"/>
    <w:uiPriority w:val="99"/>
    <w:pPr>
      <w:numPr>
        <w:numId w:val="7"/>
      </w:numPr>
      <w:tabs>
        <w:tab w:val="clear" w:pos="720"/>
        <w:tab w:val="num" w:pos="993"/>
      </w:tabs>
      <w:spacing w:after="120"/>
      <w:ind w:left="993" w:hanging="426"/>
      <w:jc w:val="both"/>
      <w:outlineLvl w:val="0"/>
    </w:pPr>
    <w:rPr>
      <w:lang w:eastAsia="en-GB"/>
    </w:rPr>
  </w:style>
  <w:style w:type="paragraph" w:customStyle="1" w:styleId="Bullet1text">
    <w:name w:val="Bullet 1 text"/>
    <w:basedOn w:val="Normal"/>
    <w:uiPriority w:val="99"/>
    <w:pPr>
      <w:suppressAutoHyphens/>
      <w:spacing w:after="120"/>
      <w:ind w:left="993"/>
      <w:jc w:val="both"/>
    </w:pPr>
    <w:rPr>
      <w:lang w:eastAsia="en-GB"/>
    </w:rPr>
  </w:style>
  <w:style w:type="paragraph" w:customStyle="1" w:styleId="Bullet2">
    <w:name w:val="Bullet 2"/>
    <w:basedOn w:val="Normal"/>
    <w:uiPriority w:val="99"/>
    <w:pPr>
      <w:numPr>
        <w:numId w:val="8"/>
      </w:numPr>
      <w:tabs>
        <w:tab w:val="left" w:pos="1418"/>
      </w:tabs>
      <w:spacing w:after="120"/>
    </w:pPr>
    <w:rPr>
      <w:sz w:val="20"/>
      <w:szCs w:val="20"/>
      <w:lang w:eastAsia="en-GB"/>
    </w:rPr>
  </w:style>
  <w:style w:type="paragraph" w:customStyle="1" w:styleId="Bullet2text">
    <w:name w:val="Bullet 2 text"/>
    <w:basedOn w:val="Normal"/>
    <w:uiPriority w:val="99"/>
    <w:pPr>
      <w:suppressAutoHyphens/>
      <w:spacing w:after="120"/>
      <w:ind w:left="1418"/>
      <w:jc w:val="both"/>
    </w:pPr>
    <w:rPr>
      <w:sz w:val="20"/>
      <w:szCs w:val="20"/>
      <w:lang w:eastAsia="en-GB"/>
    </w:rPr>
  </w:style>
  <w:style w:type="paragraph" w:customStyle="1" w:styleId="Bullet3">
    <w:name w:val="Bullet 3"/>
    <w:basedOn w:val="Bullet2"/>
    <w:uiPriority w:val="99"/>
    <w:pPr>
      <w:numPr>
        <w:numId w:val="9"/>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pPr>
      <w:suppressAutoHyphens/>
      <w:spacing w:after="120"/>
      <w:ind w:left="1843"/>
      <w:jc w:val="both"/>
    </w:pPr>
    <w:rPr>
      <w:sz w:val="20"/>
      <w:szCs w:val="20"/>
      <w:lang w:eastAsia="en-GB"/>
    </w:rPr>
  </w:style>
  <w:style w:type="character" w:styleId="Marquedecommentaire">
    <w:name w:val="annotation reference"/>
    <w:basedOn w:val="Policepardfaut"/>
    <w:uiPriority w:val="99"/>
    <w:rPr>
      <w:sz w:val="16"/>
      <w:szCs w:val="16"/>
    </w:rPr>
  </w:style>
  <w:style w:type="paragraph" w:styleId="Commentaire">
    <w:name w:val="annotation text"/>
    <w:basedOn w:val="Normal"/>
    <w:link w:val="CommentaireCar"/>
    <w:uiPriority w:val="99"/>
    <w:rPr>
      <w:lang w:val="fr-FR" w:eastAsia="de-DE"/>
    </w:rPr>
  </w:style>
  <w:style w:type="character" w:customStyle="1" w:styleId="CommentaireCar">
    <w:name w:val="Commentaire Car"/>
    <w:basedOn w:val="Policepardfaut"/>
    <w:link w:val="Commentaire"/>
    <w:uiPriority w:val="99"/>
    <w:rPr>
      <w:rFonts w:ascii="Arial" w:hAnsi="Arial" w:cs="Arial"/>
      <w:sz w:val="24"/>
      <w:szCs w:val="24"/>
      <w:lang w:eastAsia="de-DE"/>
    </w:rPr>
  </w:style>
  <w:style w:type="paragraph" w:styleId="Objetducommentaire">
    <w:name w:val="annotation subject"/>
    <w:basedOn w:val="Commentaire"/>
    <w:next w:val="Commentaire"/>
    <w:link w:val="ObjetducommentaireCar"/>
    <w:uiPriority w:val="99"/>
    <w:rPr>
      <w:b/>
      <w:bCs/>
      <w:lang w:eastAsia="en-US"/>
    </w:rPr>
  </w:style>
  <w:style w:type="character" w:customStyle="1" w:styleId="ObjetducommentaireCar">
    <w:name w:val="Objet du commentaire Car"/>
    <w:basedOn w:val="CommentaireCar"/>
    <w:link w:val="Objetducommentaire"/>
    <w:uiPriority w:val="99"/>
    <w:rPr>
      <w:rFonts w:ascii="Arial" w:hAnsi="Arial" w:cs="Arial"/>
      <w:b/>
      <w:bCs/>
      <w:sz w:val="24"/>
      <w:szCs w:val="24"/>
      <w:lang w:eastAsia="en-US"/>
    </w:rPr>
  </w:style>
  <w:style w:type="paragraph" w:styleId="Explorateurdedocuments">
    <w:name w:val="Document Map"/>
    <w:basedOn w:val="Normal"/>
    <w:link w:val="ExplorateurdedocumentsCar"/>
    <w:uiPriority w:val="99"/>
    <w:pPr>
      <w:shd w:val="clear" w:color="auto" w:fill="000080"/>
    </w:pPr>
    <w:rPr>
      <w:rFonts w:ascii="Tahoma" w:hAnsi="Tahoma" w:cs="Tahoma"/>
      <w:sz w:val="20"/>
      <w:szCs w:val="20"/>
      <w:lang w:val="de-DE" w:eastAsia="de-DE"/>
    </w:rPr>
  </w:style>
  <w:style w:type="character" w:customStyle="1" w:styleId="ExplorateurdedocumentsCar">
    <w:name w:val="Explorateur de documents Car"/>
    <w:basedOn w:val="Policepardfaut"/>
    <w:link w:val="Explorateurdedocuments"/>
    <w:uiPriority w:val="99"/>
    <w:rPr>
      <w:rFonts w:ascii="Tahoma" w:hAnsi="Tahoma" w:cs="Tahoma"/>
      <w:sz w:val="24"/>
      <w:szCs w:val="24"/>
      <w:shd w:val="clear" w:color="auto" w:fill="000080"/>
      <w:lang w:val="de-DE" w:eastAsia="de-DE"/>
    </w:rPr>
  </w:style>
  <w:style w:type="character" w:styleId="Accentuation">
    <w:name w:val="Emphasis"/>
    <w:basedOn w:val="Policepardfaut"/>
    <w:uiPriority w:val="99"/>
    <w:qFormat/>
    <w:rPr>
      <w:i/>
      <w:iCs/>
    </w:rPr>
  </w:style>
  <w:style w:type="paragraph" w:customStyle="1" w:styleId="equation">
    <w:name w:val="equation"/>
    <w:basedOn w:val="Normal"/>
    <w:next w:val="Corpsdetexte"/>
    <w:uiPriority w:val="99"/>
    <w:pPr>
      <w:keepNext/>
      <w:numPr>
        <w:numId w:val="10"/>
      </w:numPr>
      <w:tabs>
        <w:tab w:val="left" w:pos="142"/>
      </w:tabs>
      <w:spacing w:after="120"/>
      <w:jc w:val="right"/>
    </w:pPr>
  </w:style>
  <w:style w:type="paragraph" w:customStyle="1" w:styleId="Figure">
    <w:name w:val="Figure_#"/>
    <w:basedOn w:val="Normal"/>
    <w:next w:val="Corpsdetexte"/>
    <w:uiPriority w:val="99"/>
    <w:pPr>
      <w:numPr>
        <w:numId w:val="11"/>
      </w:numPr>
      <w:spacing w:before="120" w:after="120"/>
      <w:jc w:val="center"/>
    </w:pPr>
    <w:rPr>
      <w:i/>
      <w:iCs/>
      <w:lang w:eastAsia="en-GB"/>
    </w:rPr>
  </w:style>
  <w:style w:type="character" w:styleId="Lienhypertextesuivivisit">
    <w:name w:val="FollowedHyperlink"/>
    <w:basedOn w:val="Policepardfaut"/>
    <w:uiPriority w:val="99"/>
    <w:rPr>
      <w:color w:val="800080"/>
      <w:u w:val="single"/>
    </w:rPr>
  </w:style>
  <w:style w:type="paragraph" w:styleId="Pieddepage">
    <w:name w:val="footer"/>
    <w:basedOn w:val="Normal"/>
    <w:link w:val="PieddepageCar"/>
    <w:uiPriority w:val="99"/>
    <w:pPr>
      <w:tabs>
        <w:tab w:val="center" w:pos="4678"/>
        <w:tab w:val="right" w:pos="9356"/>
      </w:tabs>
    </w:pPr>
    <w:rPr>
      <w:lang w:val="fr-FR"/>
    </w:rPr>
  </w:style>
  <w:style w:type="character" w:customStyle="1" w:styleId="PieddepageCar">
    <w:name w:val="Pied de page Car"/>
    <w:basedOn w:val="Policepardfaut"/>
    <w:link w:val="Pieddepage"/>
    <w:uiPriority w:val="99"/>
    <w:rPr>
      <w:rFonts w:ascii="Arial" w:hAnsi="Arial" w:cs="Arial"/>
      <w:sz w:val="24"/>
      <w:szCs w:val="24"/>
      <w:lang w:eastAsia="en-US"/>
    </w:rPr>
  </w:style>
  <w:style w:type="character" w:styleId="Appelnotedebasdep">
    <w:name w:val="footnote reference"/>
    <w:basedOn w:val="Policepardfaut"/>
    <w:uiPriority w:val="99"/>
    <w:rPr>
      <w:vertAlign w:val="superscript"/>
    </w:rPr>
  </w:style>
  <w:style w:type="paragraph" w:styleId="Notedebasdepage">
    <w:name w:val="footnote text"/>
    <w:basedOn w:val="Normal"/>
    <w:link w:val="NotedebasdepageCar"/>
    <w:uiPriority w:val="99"/>
    <w:rPr>
      <w:sz w:val="20"/>
      <w:szCs w:val="20"/>
      <w:lang w:val="fr-FR"/>
    </w:rPr>
  </w:style>
  <w:style w:type="character" w:customStyle="1" w:styleId="NotedebasdepageCar">
    <w:name w:val="Note de bas de page Car"/>
    <w:basedOn w:val="Policepardfaut"/>
    <w:link w:val="Notedebasdepage"/>
    <w:uiPriority w:val="99"/>
    <w:rPr>
      <w:rFonts w:ascii="Arial" w:hAnsi="Arial" w:cs="Arial"/>
      <w:lang w:eastAsia="en-US"/>
    </w:rPr>
  </w:style>
  <w:style w:type="paragraph" w:styleId="En-tte">
    <w:name w:val="header"/>
    <w:basedOn w:val="Normal"/>
    <w:link w:val="En-tteCar"/>
    <w:uiPriority w:val="99"/>
    <w:pPr>
      <w:tabs>
        <w:tab w:val="center" w:pos="4678"/>
        <w:tab w:val="right" w:pos="9356"/>
      </w:tabs>
    </w:pPr>
    <w:rPr>
      <w:lang w:val="fr-FR"/>
    </w:rPr>
  </w:style>
  <w:style w:type="character" w:customStyle="1" w:styleId="En-tteCar">
    <w:name w:val="En-tête Car"/>
    <w:basedOn w:val="Policepardfaut"/>
    <w:link w:val="En-tte"/>
    <w:uiPriority w:val="99"/>
    <w:rPr>
      <w:rFonts w:ascii="Arial" w:hAnsi="Arial" w:cs="Arial"/>
      <w:sz w:val="24"/>
      <w:szCs w:val="24"/>
      <w:lang w:eastAsia="en-US"/>
    </w:rPr>
  </w:style>
  <w:style w:type="character" w:styleId="Lienhypertexte">
    <w:name w:val="Hyperlink"/>
    <w:basedOn w:val="Policepardfaut"/>
    <w:uiPriority w:val="99"/>
    <w:rPr>
      <w:color w:val="0000FF"/>
      <w:u w:val="single"/>
    </w:rPr>
  </w:style>
  <w:style w:type="paragraph" w:styleId="Index1">
    <w:name w:val="index 1"/>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uiPriority w:val="9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pPr>
      <w:tabs>
        <w:tab w:val="num" w:pos="567"/>
      </w:tabs>
      <w:spacing w:after="120"/>
      <w:ind w:left="567" w:hanging="567"/>
      <w:jc w:val="both"/>
    </w:pPr>
    <w:rPr>
      <w:sz w:val="18"/>
      <w:szCs w:val="18"/>
      <w:lang w:eastAsia="en-GB"/>
    </w:rPr>
  </w:style>
  <w:style w:type="paragraph" w:customStyle="1" w:styleId="List1indent">
    <w:name w:val="List 1 indent"/>
    <w:basedOn w:val="Normal"/>
    <w:uiPriority w:val="99"/>
    <w:pPr>
      <w:tabs>
        <w:tab w:val="num" w:pos="1134"/>
      </w:tabs>
      <w:spacing w:after="120"/>
      <w:ind w:left="1134" w:hanging="567"/>
      <w:jc w:val="both"/>
    </w:pPr>
    <w:rPr>
      <w:sz w:val="18"/>
      <w:szCs w:val="18"/>
      <w:lang w:eastAsia="en-GB"/>
    </w:rPr>
  </w:style>
  <w:style w:type="paragraph" w:customStyle="1" w:styleId="List1indent2">
    <w:name w:val="List 1 indent 2"/>
    <w:basedOn w:val="Normal"/>
    <w:uiPriority w:val="99"/>
    <w:pPr>
      <w:tabs>
        <w:tab w:val="num" w:pos="1701"/>
      </w:tabs>
      <w:spacing w:after="120"/>
      <w:ind w:left="1701" w:hanging="567"/>
      <w:jc w:val="both"/>
    </w:pPr>
    <w:rPr>
      <w:sz w:val="20"/>
      <w:szCs w:val="20"/>
      <w:lang w:eastAsia="en-GB"/>
    </w:rPr>
  </w:style>
  <w:style w:type="paragraph" w:customStyle="1" w:styleId="List1indent2text">
    <w:name w:val="List 1 indent 2 text"/>
    <w:basedOn w:val="Normal"/>
    <w:uiPriority w:val="99"/>
    <w:pPr>
      <w:spacing w:after="120"/>
      <w:ind w:left="1701"/>
      <w:jc w:val="both"/>
    </w:pPr>
    <w:rPr>
      <w:sz w:val="20"/>
      <w:szCs w:val="20"/>
      <w:lang w:eastAsia="en-GB"/>
    </w:rPr>
  </w:style>
  <w:style w:type="paragraph" w:customStyle="1" w:styleId="List1indenttext">
    <w:name w:val="List 1 indent text"/>
    <w:basedOn w:val="Normal"/>
    <w:uiPriority w:val="99"/>
    <w:pPr>
      <w:spacing w:after="120"/>
      <w:ind w:left="1134"/>
      <w:jc w:val="both"/>
    </w:pPr>
    <w:rPr>
      <w:lang w:eastAsia="en-GB"/>
    </w:rPr>
  </w:style>
  <w:style w:type="paragraph" w:customStyle="1" w:styleId="List1text">
    <w:name w:val="List 1 text"/>
    <w:basedOn w:val="Normal"/>
    <w:uiPriority w:val="99"/>
    <w:pPr>
      <w:spacing w:after="120"/>
      <w:ind w:left="567"/>
      <w:jc w:val="both"/>
    </w:pPr>
    <w:rPr>
      <w:lang w:eastAsia="en-GB"/>
    </w:rPr>
  </w:style>
  <w:style w:type="paragraph" w:styleId="Listepuces">
    <w:name w:val="List Bullet"/>
    <w:basedOn w:val="Normal"/>
    <w:autoRedefine/>
    <w:uiPriority w:val="99"/>
    <w:pPr>
      <w:spacing w:before="60" w:after="80"/>
      <w:ind w:left="354"/>
    </w:pPr>
  </w:style>
  <w:style w:type="paragraph" w:styleId="Listenumros">
    <w:name w:val="List Number"/>
    <w:basedOn w:val="Normal"/>
    <w:uiPriority w:val="99"/>
    <w:pPr>
      <w:tabs>
        <w:tab w:val="num" w:pos="360"/>
      </w:tabs>
      <w:ind w:left="360" w:hanging="360"/>
    </w:pPr>
  </w:style>
  <w:style w:type="paragraph" w:styleId="NormalWeb">
    <w:name w:val="Normal (Web)"/>
    <w:basedOn w:val="Normal"/>
    <w:uiPriority w:val="99"/>
  </w:style>
  <w:style w:type="character" w:styleId="Numrodepage">
    <w:name w:val="page number"/>
    <w:basedOn w:val="Policepardfaut"/>
    <w:uiPriority w:val="99"/>
    <w:rPr>
      <w:rFonts w:ascii="Arial" w:hAnsi="Arial" w:cs="Arial"/>
      <w:sz w:val="20"/>
      <w:szCs w:val="20"/>
    </w:rPr>
  </w:style>
  <w:style w:type="paragraph" w:styleId="Citation">
    <w:name w:val="Quote"/>
    <w:basedOn w:val="Normal"/>
    <w:link w:val="CitationCar"/>
    <w:uiPriority w:val="99"/>
    <w:qFormat/>
    <w:pPr>
      <w:spacing w:before="60" w:after="60"/>
      <w:ind w:left="567" w:right="935"/>
      <w:jc w:val="both"/>
    </w:pPr>
    <w:rPr>
      <w:i/>
      <w:iCs/>
      <w:lang w:val="fr-FR"/>
    </w:rPr>
  </w:style>
  <w:style w:type="character" w:customStyle="1" w:styleId="CitationCar">
    <w:name w:val="Citation Car"/>
    <w:basedOn w:val="Policepardfaut"/>
    <w:link w:val="Citation"/>
    <w:uiPriority w:val="99"/>
    <w:rPr>
      <w:rFonts w:ascii="Arial" w:hAnsi="Arial" w:cs="Arial"/>
      <w:i/>
      <w:iCs/>
      <w:sz w:val="24"/>
      <w:szCs w:val="24"/>
      <w:lang w:eastAsia="en-US"/>
    </w:rPr>
  </w:style>
  <w:style w:type="paragraph" w:customStyle="1" w:styleId="References">
    <w:name w:val="References"/>
    <w:basedOn w:val="Normal"/>
    <w:uiPriority w:val="99"/>
    <w:pPr>
      <w:numPr>
        <w:numId w:val="13"/>
      </w:numPr>
      <w:tabs>
        <w:tab w:val="left" w:pos="567"/>
      </w:tabs>
      <w:spacing w:after="120"/>
    </w:pPr>
  </w:style>
  <w:style w:type="paragraph" w:styleId="Sous-titre">
    <w:name w:val="Subtitle"/>
    <w:basedOn w:val="Normal"/>
    <w:link w:val="Sous-titreCar"/>
    <w:uiPriority w:val="99"/>
    <w:qFormat/>
    <w:pPr>
      <w:spacing w:after="60"/>
      <w:jc w:val="center"/>
      <w:outlineLvl w:val="1"/>
    </w:pPr>
    <w:rPr>
      <w:b/>
      <w:bCs/>
      <w:sz w:val="28"/>
      <w:szCs w:val="28"/>
      <w:lang w:val="fr-FR"/>
    </w:rPr>
  </w:style>
  <w:style w:type="character" w:customStyle="1" w:styleId="Sous-titreCar">
    <w:name w:val="Sous-titre Car"/>
    <w:basedOn w:val="Policepardfaut"/>
    <w:link w:val="Sous-titre"/>
    <w:uiPriority w:val="99"/>
    <w:rPr>
      <w:rFonts w:ascii="Arial" w:hAnsi="Arial" w:cs="Arial"/>
      <w:b/>
      <w:bCs/>
      <w:sz w:val="28"/>
      <w:szCs w:val="28"/>
      <w:lang w:eastAsia="en-US"/>
    </w:rPr>
  </w:style>
  <w:style w:type="paragraph" w:styleId="Tabledesillustrations">
    <w:name w:val="table of figures"/>
    <w:basedOn w:val="Normal"/>
    <w:next w:val="Normal"/>
    <w:uiPriority w:val="99"/>
    <w:pPr>
      <w:tabs>
        <w:tab w:val="left" w:pos="1418"/>
        <w:tab w:val="right" w:pos="9639"/>
      </w:tabs>
      <w:spacing w:before="60" w:after="60"/>
      <w:ind w:left="1418" w:hanging="1418"/>
    </w:pPr>
  </w:style>
  <w:style w:type="paragraph" w:customStyle="1" w:styleId="Table">
    <w:name w:val="Table_#"/>
    <w:basedOn w:val="Normal"/>
    <w:next w:val="Normal"/>
    <w:uiPriority w:val="99"/>
    <w:pPr>
      <w:numPr>
        <w:numId w:val="14"/>
      </w:numPr>
      <w:spacing w:before="120" w:after="120"/>
      <w:jc w:val="center"/>
    </w:pPr>
    <w:rPr>
      <w:i/>
      <w:iCs/>
      <w:lang w:eastAsia="en-GB"/>
    </w:rPr>
  </w:style>
  <w:style w:type="paragraph" w:customStyle="1" w:styleId="Tabletext">
    <w:name w:val="Table_text"/>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re">
    <w:name w:val="Title"/>
    <w:basedOn w:val="Normal"/>
    <w:link w:val="TitreCar"/>
    <w:uiPriority w:val="99"/>
    <w:qFormat/>
    <w:pPr>
      <w:spacing w:before="180" w:after="60"/>
      <w:jc w:val="center"/>
      <w:outlineLvl w:val="0"/>
    </w:pPr>
    <w:rPr>
      <w:b/>
      <w:bCs/>
      <w:kern w:val="28"/>
      <w:sz w:val="32"/>
      <w:szCs w:val="32"/>
      <w:lang w:val="fr-FR"/>
    </w:rPr>
  </w:style>
  <w:style w:type="character" w:customStyle="1" w:styleId="TitreCar">
    <w:name w:val="Titre Car"/>
    <w:basedOn w:val="Policepardfaut"/>
    <w:link w:val="Titre"/>
    <w:uiPriority w:val="99"/>
    <w:rPr>
      <w:rFonts w:ascii="Arial" w:hAnsi="Arial" w:cs="Arial"/>
      <w:b/>
      <w:bCs/>
      <w:kern w:val="28"/>
      <w:sz w:val="32"/>
      <w:szCs w:val="32"/>
      <w:lang w:eastAsia="en-US"/>
    </w:rPr>
  </w:style>
  <w:style w:type="paragraph" w:styleId="TM1">
    <w:name w:val="toc 1"/>
    <w:basedOn w:val="Normal"/>
    <w:next w:val="Normal"/>
    <w:autoRedefine/>
    <w:uiPriority w:val="99"/>
    <w:pPr>
      <w:tabs>
        <w:tab w:val="left" w:pos="567"/>
        <w:tab w:val="right" w:pos="9639"/>
      </w:tabs>
      <w:spacing w:before="120"/>
      <w:ind w:left="567" w:right="142" w:hanging="567"/>
      <w:jc w:val="both"/>
    </w:pPr>
    <w:rPr>
      <w:b/>
      <w:bCs/>
      <w:caps/>
    </w:rPr>
  </w:style>
  <w:style w:type="paragraph" w:styleId="TM2">
    <w:name w:val="toc 2"/>
    <w:basedOn w:val="Normal"/>
    <w:next w:val="Normal"/>
    <w:autoRedefine/>
    <w:uiPriority w:val="99"/>
    <w:pPr>
      <w:tabs>
        <w:tab w:val="left" w:pos="851"/>
        <w:tab w:val="right" w:pos="9639"/>
      </w:tabs>
      <w:spacing w:before="120" w:after="120"/>
    </w:pPr>
  </w:style>
  <w:style w:type="paragraph" w:styleId="TM3">
    <w:name w:val="toc 3"/>
    <w:basedOn w:val="Normal"/>
    <w:next w:val="Normal"/>
    <w:autoRedefine/>
    <w:uiPriority w:val="99"/>
    <w:pPr>
      <w:tabs>
        <w:tab w:val="left" w:pos="1701"/>
        <w:tab w:val="right" w:pos="9639"/>
      </w:tabs>
      <w:ind w:left="851"/>
    </w:pPr>
    <w:rPr>
      <w:sz w:val="20"/>
      <w:szCs w:val="20"/>
    </w:rPr>
  </w:style>
  <w:style w:type="paragraph" w:styleId="TM4">
    <w:name w:val="toc 4"/>
    <w:basedOn w:val="Normal"/>
    <w:next w:val="Normal"/>
    <w:autoRedefine/>
    <w:uiPriority w:val="99"/>
    <w:pPr>
      <w:tabs>
        <w:tab w:val="left" w:pos="1701"/>
        <w:tab w:val="right" w:pos="9639"/>
      </w:tabs>
      <w:spacing w:before="240" w:after="240"/>
      <w:ind w:left="1701" w:hanging="1701"/>
    </w:pPr>
    <w:rPr>
      <w:rFonts w:ascii="Arial Bold" w:hAnsi="Arial Bold" w:cs="Arial Bold"/>
      <w:b/>
      <w:bCs/>
      <w:caps/>
      <w:noProof/>
      <w:lang w:eastAsia="en-GB"/>
    </w:rPr>
  </w:style>
  <w:style w:type="paragraph" w:styleId="TM5">
    <w:name w:val="toc 5"/>
    <w:basedOn w:val="Normal"/>
    <w:next w:val="Normal"/>
    <w:autoRedefine/>
    <w:uiPriority w:val="99"/>
    <w:pPr>
      <w:tabs>
        <w:tab w:val="left" w:pos="1134"/>
        <w:tab w:val="right" w:pos="9639"/>
      </w:tabs>
      <w:spacing w:before="120" w:after="120"/>
      <w:ind w:left="1134" w:hanging="1134"/>
    </w:pPr>
    <w:rPr>
      <w:b/>
      <w:bCs/>
    </w:rPr>
  </w:style>
  <w:style w:type="paragraph" w:styleId="TM6">
    <w:name w:val="toc 6"/>
    <w:basedOn w:val="Normal"/>
    <w:next w:val="Normal"/>
    <w:autoRedefine/>
    <w:uiPriority w:val="99"/>
    <w:pPr>
      <w:ind w:left="960"/>
    </w:pPr>
    <w:rPr>
      <w:sz w:val="20"/>
      <w:szCs w:val="20"/>
    </w:rPr>
  </w:style>
  <w:style w:type="paragraph" w:styleId="TM7">
    <w:name w:val="toc 7"/>
    <w:basedOn w:val="Normal"/>
    <w:next w:val="Normal"/>
    <w:autoRedefine/>
    <w:uiPriority w:val="99"/>
    <w:pPr>
      <w:ind w:left="1200"/>
    </w:pPr>
    <w:rPr>
      <w:sz w:val="20"/>
      <w:szCs w:val="20"/>
    </w:rPr>
  </w:style>
  <w:style w:type="paragraph" w:styleId="TM8">
    <w:name w:val="toc 8"/>
    <w:basedOn w:val="Normal"/>
    <w:next w:val="Normal"/>
    <w:autoRedefine/>
    <w:uiPriority w:val="99"/>
    <w:pPr>
      <w:ind w:left="1440"/>
    </w:pPr>
    <w:rPr>
      <w:sz w:val="20"/>
      <w:szCs w:val="20"/>
    </w:rPr>
  </w:style>
  <w:style w:type="paragraph" w:styleId="TM9">
    <w:name w:val="toc 9"/>
    <w:basedOn w:val="Normal"/>
    <w:next w:val="Normal"/>
    <w:autoRedefine/>
    <w:uiPriority w:val="99"/>
    <w:pPr>
      <w:ind w:left="1680"/>
    </w:pPr>
    <w:rPr>
      <w:sz w:val="20"/>
      <w:szCs w:val="20"/>
    </w:rPr>
  </w:style>
  <w:style w:type="paragraph" w:customStyle="1" w:styleId="AnnexHeading1">
    <w:name w:val="Annex Heading 1"/>
    <w:basedOn w:val="Normal"/>
    <w:next w:val="Corpsdetexte"/>
    <w:uiPriority w:val="99"/>
    <w:pPr>
      <w:spacing w:before="120" w:after="120"/>
    </w:pPr>
    <w:rPr>
      <w:b/>
      <w:bCs/>
      <w:caps/>
      <w:sz w:val="24"/>
      <w:szCs w:val="24"/>
      <w:lang w:eastAsia="en-GB"/>
    </w:rPr>
  </w:style>
  <w:style w:type="paragraph" w:customStyle="1" w:styleId="AnnexHeading2">
    <w:name w:val="Annex Heading 2"/>
    <w:basedOn w:val="Normal"/>
    <w:next w:val="Corpsdetexte"/>
    <w:uiPriority w:val="99"/>
    <w:pPr>
      <w:spacing w:before="120" w:after="120"/>
    </w:pPr>
    <w:rPr>
      <w:b/>
      <w:bCs/>
    </w:rPr>
  </w:style>
  <w:style w:type="paragraph" w:customStyle="1" w:styleId="AnnexHeading3">
    <w:name w:val="Annex Heading 3"/>
    <w:basedOn w:val="Normal"/>
    <w:next w:val="Normal"/>
    <w:uiPriority w:val="99"/>
    <w:pPr>
      <w:spacing w:before="120" w:after="120"/>
    </w:pPr>
    <w:rPr>
      <w:lang w:eastAsia="en-GB"/>
    </w:rPr>
  </w:style>
  <w:style w:type="paragraph" w:customStyle="1" w:styleId="AnnexHeading4">
    <w:name w:val="Annex Heading 4"/>
    <w:basedOn w:val="Normal"/>
    <w:next w:val="Corpsdetexte"/>
    <w:uiPriority w:val="99"/>
    <w:pPr>
      <w:spacing w:before="120" w:after="120"/>
    </w:pPr>
    <w:rPr>
      <w:lang w:eastAsia="en-GB"/>
    </w:rPr>
  </w:style>
  <w:style w:type="paragraph" w:styleId="Liste2">
    <w:name w:val="List 2"/>
    <w:basedOn w:val="Normal"/>
    <w:uiPriority w:val="99"/>
    <w:pPr>
      <w:ind w:left="566" w:hanging="283"/>
    </w:pPr>
  </w:style>
  <w:style w:type="paragraph" w:styleId="Retraitcorpsdetexte3">
    <w:name w:val="Body Text Indent 3"/>
    <w:basedOn w:val="Normal"/>
    <w:link w:val="Retraitcorpsdetexte3Car"/>
    <w:uiPriority w:val="99"/>
    <w:pPr>
      <w:spacing w:after="120"/>
      <w:ind w:left="1134"/>
    </w:pPr>
    <w:rPr>
      <w:lang w:val="fr-FR"/>
    </w:rPr>
  </w:style>
  <w:style w:type="character" w:customStyle="1" w:styleId="Retraitcorpsdetexte3Car">
    <w:name w:val="Retrait corps de texte 3 Car"/>
    <w:basedOn w:val="Policepardfaut"/>
    <w:link w:val="Retraitcorpsdetexte3"/>
    <w:uiPriority w:val="99"/>
    <w:rPr>
      <w:rFonts w:ascii="Arial" w:hAnsi="Arial" w:cs="Arial"/>
      <w:sz w:val="22"/>
      <w:szCs w:val="22"/>
      <w:lang w:eastAsia="en-US"/>
    </w:rPr>
  </w:style>
  <w:style w:type="paragraph" w:customStyle="1" w:styleId="AppendixHeading1">
    <w:name w:val="Appendix Heading 1"/>
    <w:basedOn w:val="Normal"/>
    <w:next w:val="Corpsdetexte"/>
    <w:uiPriority w:val="99"/>
    <w:pPr>
      <w:numPr>
        <w:numId w:val="15"/>
      </w:numPr>
      <w:spacing w:before="120" w:after="120"/>
    </w:pPr>
    <w:rPr>
      <w:b/>
      <w:bCs/>
      <w:caps/>
      <w:sz w:val="24"/>
      <w:szCs w:val="24"/>
      <w:lang w:eastAsia="en-GB"/>
    </w:rPr>
  </w:style>
  <w:style w:type="paragraph" w:customStyle="1" w:styleId="AppendixHeading2">
    <w:name w:val="Appendix Heading 2"/>
    <w:basedOn w:val="Normal"/>
    <w:next w:val="Corpsdetexte"/>
    <w:uiPriority w:val="99"/>
    <w:pPr>
      <w:numPr>
        <w:ilvl w:val="1"/>
        <w:numId w:val="15"/>
      </w:numPr>
      <w:spacing w:before="120" w:after="120"/>
    </w:pPr>
    <w:rPr>
      <w:b/>
      <w:bCs/>
      <w:lang w:eastAsia="en-GB"/>
    </w:rPr>
  </w:style>
  <w:style w:type="paragraph" w:styleId="Retrait1religne">
    <w:name w:val="Body Text First Indent"/>
    <w:basedOn w:val="Corpsdetexte"/>
    <w:link w:val="Retrait1religneCar"/>
    <w:uiPriority w:val="99"/>
    <w:pPr>
      <w:ind w:firstLine="210"/>
      <w:jc w:val="left"/>
    </w:pPr>
    <w:rPr>
      <w:sz w:val="22"/>
      <w:szCs w:val="22"/>
    </w:rPr>
  </w:style>
  <w:style w:type="character" w:customStyle="1" w:styleId="Retrait1religneCar">
    <w:name w:val="Retrait 1re ligne Car"/>
    <w:basedOn w:val="CorpsdetexteCar"/>
    <w:link w:val="Retrait1religne"/>
    <w:uiPriority w:val="99"/>
    <w:rPr>
      <w:rFonts w:ascii="Arial" w:hAnsi="Arial" w:cs="Arial"/>
      <w:sz w:val="24"/>
      <w:szCs w:val="24"/>
      <w:lang w:eastAsia="en-US"/>
    </w:rPr>
  </w:style>
  <w:style w:type="paragraph" w:styleId="Corpsdetexte2">
    <w:name w:val="Body Text 2"/>
    <w:basedOn w:val="Normal"/>
    <w:link w:val="Corpsdetexte2Car"/>
    <w:uiPriority w:val="99"/>
    <w:pPr>
      <w:spacing w:after="120" w:line="480" w:lineRule="auto"/>
    </w:pPr>
    <w:rPr>
      <w:lang w:val="fr-FR"/>
    </w:rPr>
  </w:style>
  <w:style w:type="character" w:customStyle="1" w:styleId="Corpsdetexte2Car">
    <w:name w:val="Corps de texte 2 Car"/>
    <w:basedOn w:val="Policepardfaut"/>
    <w:link w:val="Corpsdetexte2"/>
    <w:uiPriority w:val="99"/>
    <w:rPr>
      <w:rFonts w:ascii="Arial" w:hAnsi="Arial" w:cs="Arial"/>
      <w:sz w:val="24"/>
      <w:szCs w:val="24"/>
      <w:lang w:eastAsia="en-US"/>
    </w:rPr>
  </w:style>
  <w:style w:type="paragraph" w:styleId="Retraitcorpset1relig">
    <w:name w:val="Body Text First Indent 2"/>
    <w:basedOn w:val="Retraitcorpsdetexte"/>
    <w:link w:val="Retraitcorpset1religCar"/>
    <w:uiPriority w:val="99"/>
    <w:pPr>
      <w:ind w:left="283" w:firstLine="210"/>
    </w:pPr>
  </w:style>
  <w:style w:type="character" w:customStyle="1" w:styleId="Retraitcorpset1religCar">
    <w:name w:val="Retrait corps et 1re lig. Car"/>
    <w:basedOn w:val="RetraitcorpsdetexteCar"/>
    <w:link w:val="Retraitcorpset1relig"/>
    <w:uiPriority w:val="99"/>
    <w:rPr>
      <w:rFonts w:ascii="Arial" w:hAnsi="Arial" w:cs="Arial"/>
      <w:sz w:val="24"/>
      <w:szCs w:val="24"/>
      <w:lang w:eastAsia="en-US"/>
    </w:rPr>
  </w:style>
  <w:style w:type="paragraph" w:customStyle="1" w:styleId="AppendixHeading3">
    <w:name w:val="Appendix Heading 3"/>
    <w:basedOn w:val="Normal"/>
    <w:next w:val="Normal"/>
    <w:uiPriority w:val="99"/>
    <w:pPr>
      <w:numPr>
        <w:ilvl w:val="2"/>
        <w:numId w:val="15"/>
      </w:numPr>
      <w:spacing w:before="120" w:after="120"/>
    </w:pPr>
    <w:rPr>
      <w:lang w:eastAsia="en-GB"/>
    </w:rPr>
  </w:style>
  <w:style w:type="paragraph" w:styleId="Paragraphedeliste">
    <w:name w:val="List Paragraph"/>
    <w:basedOn w:val="Normal"/>
    <w:uiPriority w:val="99"/>
    <w:qFormat/>
    <w:pPr>
      <w:ind w:left="720"/>
    </w:pPr>
  </w:style>
  <w:style w:type="paragraph" w:customStyle="1" w:styleId="Article">
    <w:name w:val="Article"/>
    <w:basedOn w:val="Normal"/>
    <w:next w:val="List1"/>
    <w:uiPriority w:val="99"/>
    <w:pPr>
      <w:tabs>
        <w:tab w:val="left" w:pos="9638"/>
      </w:tabs>
      <w:spacing w:before="120" w:after="120"/>
      <w:jc w:val="center"/>
    </w:pPr>
    <w:rPr>
      <w:b/>
      <w:bCs/>
      <w:position w:val="-1"/>
    </w:rPr>
  </w:style>
  <w:style w:type="paragraph" w:styleId="Rvision">
    <w:name w:val="Revision"/>
    <w:hidden/>
    <w:uiPriority w:val="99"/>
    <w:rPr>
      <w:rFonts w:ascii="Arial" w:hAnsi="Arial" w:cs="Arial"/>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8" w:unhideWhenUsed="1"/>
    <w:lsdException w:name="index 9" w:unhideWhenUsed="1"/>
    <w:lsdException w:name="Normal Indent" w:unhideWhenUsed="1"/>
    <w:lsdException w:name="caption" w:uiPriority="35" w:unhideWhenUsed="1"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Note Heading" w:unhideWhenUsed="1"/>
    <w:lsdException w:name="Body Text 3" w:unhideWhenUsed="1"/>
    <w:lsdException w:name="Strong" w:semiHidden="0" w:uiPriority="22" w:qFormat="1"/>
    <w:lsdException w:name="Emphasis" w:semiHidden="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Pr>
      <w:rFonts w:ascii="Arial" w:hAnsi="Arial" w:cs="Arial"/>
      <w:lang w:val="en-GB" w:eastAsia="en-US"/>
    </w:rPr>
  </w:style>
  <w:style w:type="paragraph" w:styleId="Titre1">
    <w:name w:val="heading 1"/>
    <w:basedOn w:val="Normal"/>
    <w:next w:val="Corpsdetexte"/>
    <w:link w:val="Titre1Car"/>
    <w:uiPriority w:val="99"/>
    <w:qFormat/>
    <w:pPr>
      <w:keepNext/>
      <w:numPr>
        <w:numId w:val="16"/>
      </w:numPr>
      <w:spacing w:before="240" w:after="240"/>
      <w:outlineLvl w:val="0"/>
    </w:pPr>
    <w:rPr>
      <w:b/>
      <w:bCs/>
      <w:caps/>
      <w:kern w:val="28"/>
      <w:sz w:val="24"/>
      <w:szCs w:val="24"/>
      <w:lang w:val="fr-FR" w:eastAsia="de-DE"/>
    </w:rPr>
  </w:style>
  <w:style w:type="paragraph" w:styleId="Titre2">
    <w:name w:val="heading 2"/>
    <w:basedOn w:val="Normal"/>
    <w:next w:val="Corpsdetexte"/>
    <w:link w:val="Titre2Car"/>
    <w:uiPriority w:val="99"/>
    <w:qFormat/>
    <w:pPr>
      <w:numPr>
        <w:ilvl w:val="1"/>
        <w:numId w:val="16"/>
      </w:numPr>
      <w:spacing w:before="120" w:after="120"/>
      <w:outlineLvl w:val="1"/>
    </w:pPr>
    <w:rPr>
      <w:b/>
      <w:bCs/>
    </w:rPr>
  </w:style>
  <w:style w:type="paragraph" w:styleId="Titre3">
    <w:name w:val="heading 3"/>
    <w:basedOn w:val="Normal"/>
    <w:next w:val="Retraitcorpset1relig"/>
    <w:link w:val="Titre3Car"/>
    <w:uiPriority w:val="99"/>
    <w:qFormat/>
    <w:pPr>
      <w:keepNext/>
      <w:numPr>
        <w:ilvl w:val="2"/>
        <w:numId w:val="16"/>
      </w:numPr>
      <w:spacing w:before="120" w:after="120"/>
      <w:outlineLvl w:val="2"/>
    </w:pPr>
    <w:rPr>
      <w:lang w:eastAsia="de-DE"/>
    </w:rPr>
  </w:style>
  <w:style w:type="paragraph" w:styleId="Titre4">
    <w:name w:val="heading 4"/>
    <w:basedOn w:val="Normal"/>
    <w:next w:val="Normal"/>
    <w:link w:val="Titre4Car"/>
    <w:uiPriority w:val="99"/>
    <w:qFormat/>
    <w:pPr>
      <w:keepNext/>
      <w:numPr>
        <w:ilvl w:val="3"/>
        <w:numId w:val="16"/>
      </w:numPr>
      <w:spacing w:before="120" w:after="120"/>
      <w:outlineLvl w:val="3"/>
    </w:pPr>
    <w:rPr>
      <w:lang w:eastAsia="de-DE"/>
    </w:rPr>
  </w:style>
  <w:style w:type="paragraph" w:styleId="Titre5">
    <w:name w:val="heading 5"/>
    <w:basedOn w:val="Normal"/>
    <w:next w:val="Normal"/>
    <w:link w:val="Titre5Car"/>
    <w:uiPriority w:val="99"/>
    <w:qFormat/>
    <w:pPr>
      <w:numPr>
        <w:ilvl w:val="4"/>
        <w:numId w:val="16"/>
      </w:numPr>
      <w:spacing w:before="240" w:after="60"/>
      <w:outlineLvl w:val="4"/>
    </w:pPr>
    <w:rPr>
      <w:lang w:val="de-DE" w:eastAsia="de-DE"/>
    </w:rPr>
  </w:style>
  <w:style w:type="paragraph" w:styleId="Titre6">
    <w:name w:val="heading 6"/>
    <w:basedOn w:val="Normal"/>
    <w:next w:val="Normal"/>
    <w:link w:val="Titre6Car"/>
    <w:uiPriority w:val="99"/>
    <w:qFormat/>
    <w:pPr>
      <w:numPr>
        <w:ilvl w:val="5"/>
        <w:numId w:val="16"/>
      </w:numPr>
      <w:spacing w:before="240" w:after="60"/>
      <w:outlineLvl w:val="5"/>
    </w:pPr>
    <w:rPr>
      <w:i/>
      <w:iCs/>
      <w:lang w:val="de-DE" w:eastAsia="de-DE"/>
    </w:rPr>
  </w:style>
  <w:style w:type="paragraph" w:styleId="Titre7">
    <w:name w:val="heading 7"/>
    <w:basedOn w:val="Normal"/>
    <w:next w:val="Normal"/>
    <w:link w:val="Titre7Car"/>
    <w:uiPriority w:val="99"/>
    <w:qFormat/>
    <w:pPr>
      <w:numPr>
        <w:ilvl w:val="6"/>
        <w:numId w:val="16"/>
      </w:numPr>
      <w:spacing w:before="240" w:after="60"/>
      <w:outlineLvl w:val="6"/>
    </w:pPr>
    <w:rPr>
      <w:lang w:val="de-DE" w:eastAsia="de-DE"/>
    </w:rPr>
  </w:style>
  <w:style w:type="paragraph" w:styleId="Titre8">
    <w:name w:val="heading 8"/>
    <w:basedOn w:val="Normal"/>
    <w:next w:val="Normal"/>
    <w:link w:val="Titre8Car"/>
    <w:uiPriority w:val="99"/>
    <w:qFormat/>
    <w:pPr>
      <w:numPr>
        <w:ilvl w:val="7"/>
        <w:numId w:val="16"/>
      </w:numPr>
      <w:spacing w:before="240" w:after="60"/>
      <w:outlineLvl w:val="7"/>
    </w:pPr>
    <w:rPr>
      <w:i/>
      <w:iCs/>
      <w:lang w:val="de-DE" w:eastAsia="de-DE"/>
    </w:rPr>
  </w:style>
  <w:style w:type="paragraph" w:styleId="Titre9">
    <w:name w:val="heading 9"/>
    <w:basedOn w:val="Normal"/>
    <w:next w:val="Normal"/>
    <w:link w:val="Titre9Car"/>
    <w:uiPriority w:val="99"/>
    <w:qFormat/>
    <w:pPr>
      <w:numPr>
        <w:ilvl w:val="8"/>
        <w:numId w:val="16"/>
      </w:numPr>
      <w:spacing w:before="240" w:after="60"/>
      <w:outlineLvl w:val="8"/>
    </w:pPr>
    <w:rPr>
      <w:b/>
      <w:bCs/>
      <w:i/>
      <w:iCs/>
      <w:sz w:val="18"/>
      <w:szCs w:val="18"/>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rPr>
      <w:rFonts w:ascii="Arial" w:hAnsi="Arial" w:cs="Arial"/>
      <w:b/>
      <w:bCs/>
      <w:caps/>
      <w:kern w:val="28"/>
      <w:sz w:val="24"/>
      <w:szCs w:val="24"/>
      <w:lang w:eastAsia="de-DE"/>
    </w:rPr>
  </w:style>
  <w:style w:type="character" w:customStyle="1" w:styleId="Titre2Car">
    <w:name w:val="Titre 2 Car"/>
    <w:basedOn w:val="Policepardfaut"/>
    <w:link w:val="Titre2"/>
    <w:uiPriority w:val="99"/>
    <w:rsid w:val="00172EB1"/>
    <w:rPr>
      <w:rFonts w:ascii="Arial" w:hAnsi="Arial" w:cs="Arial"/>
      <w:b/>
      <w:bCs/>
      <w:lang w:val="en-GB" w:eastAsia="en-US"/>
    </w:rPr>
  </w:style>
  <w:style w:type="character" w:customStyle="1" w:styleId="Titre3Car">
    <w:name w:val="Titre 3 Car"/>
    <w:basedOn w:val="Policepardfaut"/>
    <w:link w:val="Titre3"/>
    <w:uiPriority w:val="99"/>
    <w:rsid w:val="00172EB1"/>
    <w:rPr>
      <w:rFonts w:ascii="Arial" w:hAnsi="Arial" w:cs="Arial"/>
      <w:lang w:val="en-GB" w:eastAsia="de-DE"/>
    </w:rPr>
  </w:style>
  <w:style w:type="character" w:customStyle="1" w:styleId="Titre4Car">
    <w:name w:val="Titre 4 Car"/>
    <w:basedOn w:val="Policepardfaut"/>
    <w:link w:val="Titre4"/>
    <w:uiPriority w:val="99"/>
    <w:rsid w:val="00172EB1"/>
    <w:rPr>
      <w:rFonts w:ascii="Arial" w:hAnsi="Arial" w:cs="Arial"/>
      <w:lang w:val="en-GB" w:eastAsia="de-DE"/>
    </w:rPr>
  </w:style>
  <w:style w:type="character" w:customStyle="1" w:styleId="Titre5Car">
    <w:name w:val="Titre 5 Car"/>
    <w:basedOn w:val="Policepardfaut"/>
    <w:link w:val="Titre5"/>
    <w:uiPriority w:val="99"/>
    <w:rsid w:val="00172EB1"/>
    <w:rPr>
      <w:rFonts w:ascii="Arial" w:hAnsi="Arial" w:cs="Arial"/>
      <w:lang w:val="de-DE" w:eastAsia="de-DE"/>
    </w:rPr>
  </w:style>
  <w:style w:type="character" w:customStyle="1" w:styleId="Titre6Car">
    <w:name w:val="Titre 6 Car"/>
    <w:basedOn w:val="Policepardfaut"/>
    <w:link w:val="Titre6"/>
    <w:uiPriority w:val="99"/>
    <w:rsid w:val="00172EB1"/>
    <w:rPr>
      <w:rFonts w:ascii="Arial" w:hAnsi="Arial" w:cs="Arial"/>
      <w:i/>
      <w:iCs/>
      <w:lang w:val="de-DE" w:eastAsia="de-DE"/>
    </w:rPr>
  </w:style>
  <w:style w:type="character" w:customStyle="1" w:styleId="Titre7Car">
    <w:name w:val="Titre 7 Car"/>
    <w:basedOn w:val="Policepardfaut"/>
    <w:link w:val="Titre7"/>
    <w:uiPriority w:val="99"/>
    <w:rsid w:val="00172EB1"/>
    <w:rPr>
      <w:rFonts w:ascii="Arial" w:hAnsi="Arial" w:cs="Arial"/>
      <w:lang w:val="de-DE" w:eastAsia="de-DE"/>
    </w:rPr>
  </w:style>
  <w:style w:type="character" w:customStyle="1" w:styleId="Titre8Car">
    <w:name w:val="Titre 8 Car"/>
    <w:basedOn w:val="Policepardfaut"/>
    <w:link w:val="Titre8"/>
    <w:uiPriority w:val="99"/>
    <w:rsid w:val="00172EB1"/>
    <w:rPr>
      <w:rFonts w:ascii="Arial" w:hAnsi="Arial" w:cs="Arial"/>
      <w:i/>
      <w:iCs/>
      <w:lang w:val="de-DE" w:eastAsia="de-DE"/>
    </w:rPr>
  </w:style>
  <w:style w:type="character" w:customStyle="1" w:styleId="Titre9Car">
    <w:name w:val="Titre 9 Car"/>
    <w:basedOn w:val="Policepardfaut"/>
    <w:link w:val="Titre9"/>
    <w:uiPriority w:val="99"/>
    <w:rsid w:val="00172EB1"/>
    <w:rPr>
      <w:rFonts w:ascii="Arial" w:hAnsi="Arial" w:cs="Arial"/>
      <w:b/>
      <w:bCs/>
      <w:i/>
      <w:iCs/>
      <w:sz w:val="18"/>
      <w:szCs w:val="18"/>
      <w:lang w:val="de-DE" w:eastAsia="de-DE"/>
    </w:rPr>
  </w:style>
  <w:style w:type="paragraph" w:styleId="Corpsdetexte">
    <w:name w:val="Body Text"/>
    <w:basedOn w:val="Normal"/>
    <w:link w:val="CorpsdetexteCar"/>
    <w:uiPriority w:val="99"/>
    <w:pPr>
      <w:spacing w:after="120"/>
      <w:jc w:val="both"/>
    </w:pPr>
    <w:rPr>
      <w:sz w:val="18"/>
      <w:szCs w:val="18"/>
      <w:lang w:val="fr-FR"/>
    </w:rPr>
  </w:style>
  <w:style w:type="character" w:customStyle="1" w:styleId="CorpsdetexteCar">
    <w:name w:val="Corps de texte Car"/>
    <w:basedOn w:val="Policepardfaut"/>
    <w:link w:val="Corpsdetexte"/>
    <w:uiPriority w:val="99"/>
    <w:rPr>
      <w:rFonts w:ascii="Arial" w:hAnsi="Arial" w:cs="Arial"/>
      <w:sz w:val="24"/>
      <w:szCs w:val="24"/>
      <w:lang w:eastAsia="en-US"/>
    </w:rPr>
  </w:style>
  <w:style w:type="paragraph" w:customStyle="1" w:styleId="Annex">
    <w:name w:val="Annex"/>
    <w:basedOn w:val="Titre1"/>
    <w:next w:val="Normal"/>
    <w:autoRedefine/>
    <w:uiPriority w:val="99"/>
    <w:pPr>
      <w:numPr>
        <w:numId w:val="17"/>
      </w:numPr>
      <w:tabs>
        <w:tab w:val="num" w:pos="567"/>
      </w:tabs>
      <w:jc w:val="both"/>
    </w:pPr>
    <w:rPr>
      <w:kern w:val="0"/>
      <w:lang w:eastAsia="en-GB"/>
    </w:rPr>
  </w:style>
  <w:style w:type="paragraph" w:customStyle="1" w:styleId="Appendix">
    <w:name w:val="Appendix"/>
    <w:basedOn w:val="Normal"/>
    <w:next w:val="Titre1"/>
    <w:uiPriority w:val="99"/>
    <w:pPr>
      <w:numPr>
        <w:numId w:val="5"/>
      </w:numPr>
      <w:tabs>
        <w:tab w:val="left" w:pos="1985"/>
      </w:tabs>
      <w:spacing w:after="240"/>
      <w:ind w:left="1985" w:hanging="1985"/>
    </w:pPr>
    <w:rPr>
      <w:b/>
      <w:bCs/>
      <w:sz w:val="24"/>
      <w:szCs w:val="24"/>
    </w:rPr>
  </w:style>
  <w:style w:type="paragraph" w:styleId="Textedebulles">
    <w:name w:val="Balloon Text"/>
    <w:basedOn w:val="Normal"/>
    <w:link w:val="TextedebullesCar"/>
    <w:uiPriority w:val="99"/>
    <w:rPr>
      <w:rFonts w:ascii="Tahoma" w:hAnsi="Tahoma" w:cs="Tahoma"/>
      <w:sz w:val="16"/>
      <w:szCs w:val="16"/>
      <w:lang w:val="fr-FR"/>
    </w:rPr>
  </w:style>
  <w:style w:type="character" w:customStyle="1" w:styleId="TextedebullesCar">
    <w:name w:val="Texte de bulles Car"/>
    <w:basedOn w:val="Policepardfaut"/>
    <w:link w:val="Textedebulles"/>
    <w:uiPriority w:val="99"/>
    <w:rPr>
      <w:rFonts w:ascii="Tahoma" w:hAnsi="Tahoma" w:cs="Tahoma"/>
      <w:sz w:val="16"/>
      <w:szCs w:val="16"/>
      <w:lang w:eastAsia="en-US"/>
    </w:rPr>
  </w:style>
  <w:style w:type="paragraph" w:styleId="Normalcentr">
    <w:name w:val="Block Text"/>
    <w:basedOn w:val="Normal"/>
    <w:uiPriority w:val="99"/>
    <w:pPr>
      <w:spacing w:after="120"/>
      <w:ind w:left="1440" w:right="1440"/>
    </w:pPr>
  </w:style>
  <w:style w:type="paragraph" w:styleId="Retraitcorpsdetexte">
    <w:name w:val="Body Text Indent"/>
    <w:basedOn w:val="Normal"/>
    <w:link w:val="RetraitcorpsdetexteCar"/>
    <w:uiPriority w:val="99"/>
    <w:pPr>
      <w:spacing w:after="120"/>
      <w:ind w:left="993"/>
    </w:pPr>
    <w:rPr>
      <w:lang w:val="fr-FR"/>
    </w:rPr>
  </w:style>
  <w:style w:type="character" w:customStyle="1" w:styleId="RetraitcorpsdetexteCar">
    <w:name w:val="Retrait corps de texte Car"/>
    <w:basedOn w:val="Policepardfaut"/>
    <w:link w:val="Retraitcorpsdetexte"/>
    <w:uiPriority w:val="99"/>
    <w:rPr>
      <w:rFonts w:ascii="Arial" w:hAnsi="Arial" w:cs="Arial"/>
      <w:sz w:val="24"/>
      <w:szCs w:val="24"/>
      <w:lang w:eastAsia="en-US"/>
    </w:rPr>
  </w:style>
  <w:style w:type="paragraph" w:styleId="Retraitcorpsdetexte2">
    <w:name w:val="Body Text Indent 2"/>
    <w:basedOn w:val="Normal"/>
    <w:link w:val="Retraitcorpsdetexte2Car"/>
    <w:uiPriority w:val="99"/>
    <w:pPr>
      <w:spacing w:after="120"/>
      <w:ind w:left="1134"/>
      <w:jc w:val="both"/>
    </w:pPr>
    <w:rPr>
      <w:lang w:val="fr-FR" w:eastAsia="de-DE"/>
    </w:rPr>
  </w:style>
  <w:style w:type="character" w:customStyle="1" w:styleId="Retraitcorpsdetexte2Car">
    <w:name w:val="Retrait corps de texte 2 Car"/>
    <w:basedOn w:val="Policepardfaut"/>
    <w:link w:val="Retraitcorpsdetexte2"/>
    <w:uiPriority w:val="99"/>
    <w:rPr>
      <w:rFonts w:ascii="Arial" w:hAnsi="Arial" w:cs="Arial"/>
      <w:sz w:val="24"/>
      <w:szCs w:val="24"/>
      <w:lang w:eastAsia="de-DE"/>
    </w:rPr>
  </w:style>
  <w:style w:type="paragraph" w:customStyle="1" w:styleId="Bullet1">
    <w:name w:val="Bullet 1"/>
    <w:basedOn w:val="Normal"/>
    <w:uiPriority w:val="99"/>
    <w:pPr>
      <w:numPr>
        <w:numId w:val="7"/>
      </w:numPr>
      <w:tabs>
        <w:tab w:val="clear" w:pos="720"/>
        <w:tab w:val="num" w:pos="993"/>
      </w:tabs>
      <w:spacing w:after="120"/>
      <w:ind w:left="993" w:hanging="426"/>
      <w:jc w:val="both"/>
      <w:outlineLvl w:val="0"/>
    </w:pPr>
    <w:rPr>
      <w:lang w:eastAsia="en-GB"/>
    </w:rPr>
  </w:style>
  <w:style w:type="paragraph" w:customStyle="1" w:styleId="Bullet1text">
    <w:name w:val="Bullet 1 text"/>
    <w:basedOn w:val="Normal"/>
    <w:uiPriority w:val="99"/>
    <w:pPr>
      <w:suppressAutoHyphens/>
      <w:spacing w:after="120"/>
      <w:ind w:left="993"/>
      <w:jc w:val="both"/>
    </w:pPr>
    <w:rPr>
      <w:lang w:eastAsia="en-GB"/>
    </w:rPr>
  </w:style>
  <w:style w:type="paragraph" w:customStyle="1" w:styleId="Bullet2">
    <w:name w:val="Bullet 2"/>
    <w:basedOn w:val="Normal"/>
    <w:uiPriority w:val="99"/>
    <w:pPr>
      <w:numPr>
        <w:numId w:val="8"/>
      </w:numPr>
      <w:tabs>
        <w:tab w:val="left" w:pos="1418"/>
      </w:tabs>
      <w:spacing w:after="120"/>
    </w:pPr>
    <w:rPr>
      <w:sz w:val="20"/>
      <w:szCs w:val="20"/>
      <w:lang w:eastAsia="en-GB"/>
    </w:rPr>
  </w:style>
  <w:style w:type="paragraph" w:customStyle="1" w:styleId="Bullet2text">
    <w:name w:val="Bullet 2 text"/>
    <w:basedOn w:val="Normal"/>
    <w:uiPriority w:val="99"/>
    <w:pPr>
      <w:suppressAutoHyphens/>
      <w:spacing w:after="120"/>
      <w:ind w:left="1418"/>
      <w:jc w:val="both"/>
    </w:pPr>
    <w:rPr>
      <w:sz w:val="20"/>
      <w:szCs w:val="20"/>
      <w:lang w:eastAsia="en-GB"/>
    </w:rPr>
  </w:style>
  <w:style w:type="paragraph" w:customStyle="1" w:styleId="Bullet3">
    <w:name w:val="Bullet 3"/>
    <w:basedOn w:val="Bullet2"/>
    <w:uiPriority w:val="99"/>
    <w:pPr>
      <w:numPr>
        <w:numId w:val="9"/>
      </w:numPr>
      <w:tabs>
        <w:tab w:val="clear" w:pos="1418"/>
        <w:tab w:val="clear" w:pos="1560"/>
        <w:tab w:val="num" w:pos="720"/>
        <w:tab w:val="left" w:pos="1843"/>
      </w:tabs>
      <w:ind w:left="1843" w:hanging="425"/>
    </w:pPr>
  </w:style>
  <w:style w:type="paragraph" w:customStyle="1" w:styleId="Bullet3text">
    <w:name w:val="Bullet 3 text"/>
    <w:basedOn w:val="Normal"/>
    <w:autoRedefine/>
    <w:uiPriority w:val="99"/>
    <w:pPr>
      <w:suppressAutoHyphens/>
      <w:spacing w:after="120"/>
      <w:ind w:left="1843"/>
      <w:jc w:val="both"/>
    </w:pPr>
    <w:rPr>
      <w:sz w:val="20"/>
      <w:szCs w:val="20"/>
      <w:lang w:eastAsia="en-GB"/>
    </w:rPr>
  </w:style>
  <w:style w:type="character" w:styleId="Marquedecommentaire">
    <w:name w:val="annotation reference"/>
    <w:basedOn w:val="Policepardfaut"/>
    <w:uiPriority w:val="99"/>
    <w:rPr>
      <w:sz w:val="16"/>
      <w:szCs w:val="16"/>
    </w:rPr>
  </w:style>
  <w:style w:type="paragraph" w:styleId="Commentaire">
    <w:name w:val="annotation text"/>
    <w:basedOn w:val="Normal"/>
    <w:link w:val="CommentaireCar"/>
    <w:uiPriority w:val="99"/>
    <w:rPr>
      <w:lang w:val="fr-FR" w:eastAsia="de-DE"/>
    </w:rPr>
  </w:style>
  <w:style w:type="character" w:customStyle="1" w:styleId="CommentaireCar">
    <w:name w:val="Commentaire Car"/>
    <w:basedOn w:val="Policepardfaut"/>
    <w:link w:val="Commentaire"/>
    <w:uiPriority w:val="99"/>
    <w:rPr>
      <w:rFonts w:ascii="Arial" w:hAnsi="Arial" w:cs="Arial"/>
      <w:sz w:val="24"/>
      <w:szCs w:val="24"/>
      <w:lang w:eastAsia="de-DE"/>
    </w:rPr>
  </w:style>
  <w:style w:type="paragraph" w:styleId="Objetducommentaire">
    <w:name w:val="annotation subject"/>
    <w:basedOn w:val="Commentaire"/>
    <w:next w:val="Commentaire"/>
    <w:link w:val="ObjetducommentaireCar"/>
    <w:uiPriority w:val="99"/>
    <w:rPr>
      <w:b/>
      <w:bCs/>
      <w:lang w:eastAsia="en-US"/>
    </w:rPr>
  </w:style>
  <w:style w:type="character" w:customStyle="1" w:styleId="ObjetducommentaireCar">
    <w:name w:val="Objet du commentaire Car"/>
    <w:basedOn w:val="CommentaireCar"/>
    <w:link w:val="Objetducommentaire"/>
    <w:uiPriority w:val="99"/>
    <w:rPr>
      <w:rFonts w:ascii="Arial" w:hAnsi="Arial" w:cs="Arial"/>
      <w:b/>
      <w:bCs/>
      <w:sz w:val="24"/>
      <w:szCs w:val="24"/>
      <w:lang w:eastAsia="en-US"/>
    </w:rPr>
  </w:style>
  <w:style w:type="paragraph" w:styleId="Explorateurdedocuments">
    <w:name w:val="Document Map"/>
    <w:basedOn w:val="Normal"/>
    <w:link w:val="ExplorateurdedocumentsCar"/>
    <w:uiPriority w:val="99"/>
    <w:pPr>
      <w:shd w:val="clear" w:color="auto" w:fill="000080"/>
    </w:pPr>
    <w:rPr>
      <w:rFonts w:ascii="Tahoma" w:hAnsi="Tahoma" w:cs="Tahoma"/>
      <w:sz w:val="20"/>
      <w:szCs w:val="20"/>
      <w:lang w:val="de-DE" w:eastAsia="de-DE"/>
    </w:rPr>
  </w:style>
  <w:style w:type="character" w:customStyle="1" w:styleId="ExplorateurdedocumentsCar">
    <w:name w:val="Explorateur de documents Car"/>
    <w:basedOn w:val="Policepardfaut"/>
    <w:link w:val="Explorateurdedocuments"/>
    <w:uiPriority w:val="99"/>
    <w:rPr>
      <w:rFonts w:ascii="Tahoma" w:hAnsi="Tahoma" w:cs="Tahoma"/>
      <w:sz w:val="24"/>
      <w:szCs w:val="24"/>
      <w:shd w:val="clear" w:color="auto" w:fill="000080"/>
      <w:lang w:val="de-DE" w:eastAsia="de-DE"/>
    </w:rPr>
  </w:style>
  <w:style w:type="character" w:styleId="Accentuation">
    <w:name w:val="Emphasis"/>
    <w:basedOn w:val="Policepardfaut"/>
    <w:uiPriority w:val="99"/>
    <w:qFormat/>
    <w:rPr>
      <w:i/>
      <w:iCs/>
    </w:rPr>
  </w:style>
  <w:style w:type="paragraph" w:customStyle="1" w:styleId="equation">
    <w:name w:val="equation"/>
    <w:basedOn w:val="Normal"/>
    <w:next w:val="Corpsdetexte"/>
    <w:uiPriority w:val="99"/>
    <w:pPr>
      <w:keepNext/>
      <w:numPr>
        <w:numId w:val="10"/>
      </w:numPr>
      <w:tabs>
        <w:tab w:val="left" w:pos="142"/>
      </w:tabs>
      <w:spacing w:after="120"/>
      <w:jc w:val="right"/>
    </w:pPr>
  </w:style>
  <w:style w:type="paragraph" w:customStyle="1" w:styleId="Figure">
    <w:name w:val="Figure_#"/>
    <w:basedOn w:val="Normal"/>
    <w:next w:val="Corpsdetexte"/>
    <w:uiPriority w:val="99"/>
    <w:pPr>
      <w:numPr>
        <w:numId w:val="11"/>
      </w:numPr>
      <w:spacing w:before="120" w:after="120"/>
      <w:jc w:val="center"/>
    </w:pPr>
    <w:rPr>
      <w:i/>
      <w:iCs/>
      <w:lang w:eastAsia="en-GB"/>
    </w:rPr>
  </w:style>
  <w:style w:type="character" w:styleId="Lienhypertextesuivivisit">
    <w:name w:val="FollowedHyperlink"/>
    <w:basedOn w:val="Policepardfaut"/>
    <w:uiPriority w:val="99"/>
    <w:rPr>
      <w:color w:val="800080"/>
      <w:u w:val="single"/>
    </w:rPr>
  </w:style>
  <w:style w:type="paragraph" w:styleId="Pieddepage">
    <w:name w:val="footer"/>
    <w:basedOn w:val="Normal"/>
    <w:link w:val="PieddepageCar"/>
    <w:uiPriority w:val="99"/>
    <w:pPr>
      <w:tabs>
        <w:tab w:val="center" w:pos="4678"/>
        <w:tab w:val="right" w:pos="9356"/>
      </w:tabs>
    </w:pPr>
    <w:rPr>
      <w:lang w:val="fr-FR"/>
    </w:rPr>
  </w:style>
  <w:style w:type="character" w:customStyle="1" w:styleId="PieddepageCar">
    <w:name w:val="Pied de page Car"/>
    <w:basedOn w:val="Policepardfaut"/>
    <w:link w:val="Pieddepage"/>
    <w:uiPriority w:val="99"/>
    <w:rPr>
      <w:rFonts w:ascii="Arial" w:hAnsi="Arial" w:cs="Arial"/>
      <w:sz w:val="24"/>
      <w:szCs w:val="24"/>
      <w:lang w:eastAsia="en-US"/>
    </w:rPr>
  </w:style>
  <w:style w:type="character" w:styleId="Appelnotedebasdep">
    <w:name w:val="footnote reference"/>
    <w:basedOn w:val="Policepardfaut"/>
    <w:uiPriority w:val="99"/>
    <w:rPr>
      <w:vertAlign w:val="superscript"/>
    </w:rPr>
  </w:style>
  <w:style w:type="paragraph" w:styleId="Notedebasdepage">
    <w:name w:val="footnote text"/>
    <w:basedOn w:val="Normal"/>
    <w:link w:val="NotedebasdepageCar"/>
    <w:uiPriority w:val="99"/>
    <w:rPr>
      <w:sz w:val="20"/>
      <w:szCs w:val="20"/>
      <w:lang w:val="fr-FR"/>
    </w:rPr>
  </w:style>
  <w:style w:type="character" w:customStyle="1" w:styleId="NotedebasdepageCar">
    <w:name w:val="Note de bas de page Car"/>
    <w:basedOn w:val="Policepardfaut"/>
    <w:link w:val="Notedebasdepage"/>
    <w:uiPriority w:val="99"/>
    <w:rPr>
      <w:rFonts w:ascii="Arial" w:hAnsi="Arial" w:cs="Arial"/>
      <w:lang w:eastAsia="en-US"/>
    </w:rPr>
  </w:style>
  <w:style w:type="paragraph" w:styleId="En-tte">
    <w:name w:val="header"/>
    <w:basedOn w:val="Normal"/>
    <w:link w:val="En-tteCar"/>
    <w:uiPriority w:val="99"/>
    <w:pPr>
      <w:tabs>
        <w:tab w:val="center" w:pos="4678"/>
        <w:tab w:val="right" w:pos="9356"/>
      </w:tabs>
    </w:pPr>
    <w:rPr>
      <w:lang w:val="fr-FR"/>
    </w:rPr>
  </w:style>
  <w:style w:type="character" w:customStyle="1" w:styleId="En-tteCar">
    <w:name w:val="En-tête Car"/>
    <w:basedOn w:val="Policepardfaut"/>
    <w:link w:val="En-tte"/>
    <w:uiPriority w:val="99"/>
    <w:rPr>
      <w:rFonts w:ascii="Arial" w:hAnsi="Arial" w:cs="Arial"/>
      <w:sz w:val="24"/>
      <w:szCs w:val="24"/>
      <w:lang w:eastAsia="en-US"/>
    </w:rPr>
  </w:style>
  <w:style w:type="character" w:styleId="Lienhypertexte">
    <w:name w:val="Hyperlink"/>
    <w:basedOn w:val="Policepardfaut"/>
    <w:uiPriority w:val="99"/>
    <w:rPr>
      <w:color w:val="0000FF"/>
      <w:u w:val="single"/>
    </w:rPr>
  </w:style>
  <w:style w:type="paragraph" w:styleId="Index1">
    <w:name w:val="index 1"/>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Titreindex">
    <w:name w:val="index heading"/>
    <w:basedOn w:val="Normal"/>
    <w:next w:val="Index1"/>
    <w:uiPriority w:val="99"/>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uiPriority w:val="99"/>
    <w:pPr>
      <w:tabs>
        <w:tab w:val="num" w:pos="567"/>
      </w:tabs>
      <w:spacing w:after="120"/>
      <w:ind w:left="567" w:hanging="567"/>
      <w:jc w:val="both"/>
    </w:pPr>
    <w:rPr>
      <w:sz w:val="18"/>
      <w:szCs w:val="18"/>
      <w:lang w:eastAsia="en-GB"/>
    </w:rPr>
  </w:style>
  <w:style w:type="paragraph" w:customStyle="1" w:styleId="List1indent">
    <w:name w:val="List 1 indent"/>
    <w:basedOn w:val="Normal"/>
    <w:uiPriority w:val="99"/>
    <w:pPr>
      <w:tabs>
        <w:tab w:val="num" w:pos="1134"/>
      </w:tabs>
      <w:spacing w:after="120"/>
      <w:ind w:left="1134" w:hanging="567"/>
      <w:jc w:val="both"/>
    </w:pPr>
    <w:rPr>
      <w:sz w:val="18"/>
      <w:szCs w:val="18"/>
      <w:lang w:eastAsia="en-GB"/>
    </w:rPr>
  </w:style>
  <w:style w:type="paragraph" w:customStyle="1" w:styleId="List1indent2">
    <w:name w:val="List 1 indent 2"/>
    <w:basedOn w:val="Normal"/>
    <w:uiPriority w:val="99"/>
    <w:pPr>
      <w:tabs>
        <w:tab w:val="num" w:pos="1701"/>
      </w:tabs>
      <w:spacing w:after="120"/>
      <w:ind w:left="1701" w:hanging="567"/>
      <w:jc w:val="both"/>
    </w:pPr>
    <w:rPr>
      <w:sz w:val="20"/>
      <w:szCs w:val="20"/>
      <w:lang w:eastAsia="en-GB"/>
    </w:rPr>
  </w:style>
  <w:style w:type="paragraph" w:customStyle="1" w:styleId="List1indent2text">
    <w:name w:val="List 1 indent 2 text"/>
    <w:basedOn w:val="Normal"/>
    <w:uiPriority w:val="99"/>
    <w:pPr>
      <w:spacing w:after="120"/>
      <w:ind w:left="1701"/>
      <w:jc w:val="both"/>
    </w:pPr>
    <w:rPr>
      <w:sz w:val="20"/>
      <w:szCs w:val="20"/>
      <w:lang w:eastAsia="en-GB"/>
    </w:rPr>
  </w:style>
  <w:style w:type="paragraph" w:customStyle="1" w:styleId="List1indenttext">
    <w:name w:val="List 1 indent text"/>
    <w:basedOn w:val="Normal"/>
    <w:uiPriority w:val="99"/>
    <w:pPr>
      <w:spacing w:after="120"/>
      <w:ind w:left="1134"/>
      <w:jc w:val="both"/>
    </w:pPr>
    <w:rPr>
      <w:lang w:eastAsia="en-GB"/>
    </w:rPr>
  </w:style>
  <w:style w:type="paragraph" w:customStyle="1" w:styleId="List1text">
    <w:name w:val="List 1 text"/>
    <w:basedOn w:val="Normal"/>
    <w:uiPriority w:val="99"/>
    <w:pPr>
      <w:spacing w:after="120"/>
      <w:ind w:left="567"/>
      <w:jc w:val="both"/>
    </w:pPr>
    <w:rPr>
      <w:lang w:eastAsia="en-GB"/>
    </w:rPr>
  </w:style>
  <w:style w:type="paragraph" w:styleId="Listepuces">
    <w:name w:val="List Bullet"/>
    <w:basedOn w:val="Normal"/>
    <w:autoRedefine/>
    <w:uiPriority w:val="99"/>
    <w:pPr>
      <w:spacing w:before="60" w:after="80"/>
      <w:ind w:left="354"/>
    </w:pPr>
  </w:style>
  <w:style w:type="paragraph" w:styleId="Listenumros">
    <w:name w:val="List Number"/>
    <w:basedOn w:val="Normal"/>
    <w:uiPriority w:val="99"/>
    <w:pPr>
      <w:tabs>
        <w:tab w:val="num" w:pos="360"/>
      </w:tabs>
      <w:ind w:left="360" w:hanging="360"/>
    </w:pPr>
  </w:style>
  <w:style w:type="paragraph" w:styleId="NormalWeb">
    <w:name w:val="Normal (Web)"/>
    <w:basedOn w:val="Normal"/>
    <w:uiPriority w:val="99"/>
  </w:style>
  <w:style w:type="character" w:styleId="Numrodepage">
    <w:name w:val="page number"/>
    <w:basedOn w:val="Policepardfaut"/>
    <w:uiPriority w:val="99"/>
    <w:rPr>
      <w:rFonts w:ascii="Arial" w:hAnsi="Arial" w:cs="Arial"/>
      <w:sz w:val="20"/>
      <w:szCs w:val="20"/>
    </w:rPr>
  </w:style>
  <w:style w:type="paragraph" w:styleId="Citation">
    <w:name w:val="Quote"/>
    <w:basedOn w:val="Normal"/>
    <w:link w:val="CitationCar"/>
    <w:uiPriority w:val="99"/>
    <w:qFormat/>
    <w:pPr>
      <w:spacing w:before="60" w:after="60"/>
      <w:ind w:left="567" w:right="935"/>
      <w:jc w:val="both"/>
    </w:pPr>
    <w:rPr>
      <w:i/>
      <w:iCs/>
      <w:lang w:val="fr-FR"/>
    </w:rPr>
  </w:style>
  <w:style w:type="character" w:customStyle="1" w:styleId="CitationCar">
    <w:name w:val="Citation Car"/>
    <w:basedOn w:val="Policepardfaut"/>
    <w:link w:val="Citation"/>
    <w:uiPriority w:val="99"/>
    <w:rPr>
      <w:rFonts w:ascii="Arial" w:hAnsi="Arial" w:cs="Arial"/>
      <w:i/>
      <w:iCs/>
      <w:sz w:val="24"/>
      <w:szCs w:val="24"/>
      <w:lang w:eastAsia="en-US"/>
    </w:rPr>
  </w:style>
  <w:style w:type="paragraph" w:customStyle="1" w:styleId="References">
    <w:name w:val="References"/>
    <w:basedOn w:val="Normal"/>
    <w:uiPriority w:val="99"/>
    <w:pPr>
      <w:numPr>
        <w:numId w:val="13"/>
      </w:numPr>
      <w:tabs>
        <w:tab w:val="left" w:pos="567"/>
      </w:tabs>
      <w:spacing w:after="120"/>
    </w:pPr>
  </w:style>
  <w:style w:type="paragraph" w:styleId="Sous-titre">
    <w:name w:val="Subtitle"/>
    <w:basedOn w:val="Normal"/>
    <w:link w:val="Sous-titreCar"/>
    <w:uiPriority w:val="99"/>
    <w:qFormat/>
    <w:pPr>
      <w:spacing w:after="60"/>
      <w:jc w:val="center"/>
      <w:outlineLvl w:val="1"/>
    </w:pPr>
    <w:rPr>
      <w:b/>
      <w:bCs/>
      <w:sz w:val="28"/>
      <w:szCs w:val="28"/>
      <w:lang w:val="fr-FR"/>
    </w:rPr>
  </w:style>
  <w:style w:type="character" w:customStyle="1" w:styleId="Sous-titreCar">
    <w:name w:val="Sous-titre Car"/>
    <w:basedOn w:val="Policepardfaut"/>
    <w:link w:val="Sous-titre"/>
    <w:uiPriority w:val="99"/>
    <w:rPr>
      <w:rFonts w:ascii="Arial" w:hAnsi="Arial" w:cs="Arial"/>
      <w:b/>
      <w:bCs/>
      <w:sz w:val="28"/>
      <w:szCs w:val="28"/>
      <w:lang w:eastAsia="en-US"/>
    </w:rPr>
  </w:style>
  <w:style w:type="paragraph" w:styleId="Tabledesillustrations">
    <w:name w:val="table of figures"/>
    <w:basedOn w:val="Normal"/>
    <w:next w:val="Normal"/>
    <w:uiPriority w:val="99"/>
    <w:pPr>
      <w:tabs>
        <w:tab w:val="left" w:pos="1418"/>
        <w:tab w:val="right" w:pos="9639"/>
      </w:tabs>
      <w:spacing w:before="60" w:after="60"/>
      <w:ind w:left="1418" w:hanging="1418"/>
    </w:pPr>
  </w:style>
  <w:style w:type="paragraph" w:customStyle="1" w:styleId="Table">
    <w:name w:val="Table_#"/>
    <w:basedOn w:val="Normal"/>
    <w:next w:val="Normal"/>
    <w:uiPriority w:val="99"/>
    <w:pPr>
      <w:numPr>
        <w:numId w:val="14"/>
      </w:numPr>
      <w:spacing w:before="120" w:after="120"/>
      <w:jc w:val="center"/>
    </w:pPr>
    <w:rPr>
      <w:i/>
      <w:iCs/>
      <w:lang w:eastAsia="en-GB"/>
    </w:rPr>
  </w:style>
  <w:style w:type="paragraph" w:customStyle="1" w:styleId="Tabletext">
    <w:name w:val="Table_text"/>
    <w:basedOn w:val="Normal"/>
    <w:uiPriority w:val="9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sz w:val="18"/>
      <w:szCs w:val="18"/>
      <w:lang w:val="en-US"/>
    </w:rPr>
  </w:style>
  <w:style w:type="paragraph" w:styleId="Titre">
    <w:name w:val="Title"/>
    <w:basedOn w:val="Normal"/>
    <w:link w:val="TitreCar"/>
    <w:uiPriority w:val="99"/>
    <w:qFormat/>
    <w:pPr>
      <w:spacing w:before="180" w:after="60"/>
      <w:jc w:val="center"/>
      <w:outlineLvl w:val="0"/>
    </w:pPr>
    <w:rPr>
      <w:b/>
      <w:bCs/>
      <w:kern w:val="28"/>
      <w:sz w:val="32"/>
      <w:szCs w:val="32"/>
      <w:lang w:val="fr-FR"/>
    </w:rPr>
  </w:style>
  <w:style w:type="character" w:customStyle="1" w:styleId="TitreCar">
    <w:name w:val="Titre Car"/>
    <w:basedOn w:val="Policepardfaut"/>
    <w:link w:val="Titre"/>
    <w:uiPriority w:val="99"/>
    <w:rPr>
      <w:rFonts w:ascii="Arial" w:hAnsi="Arial" w:cs="Arial"/>
      <w:b/>
      <w:bCs/>
      <w:kern w:val="28"/>
      <w:sz w:val="32"/>
      <w:szCs w:val="32"/>
      <w:lang w:eastAsia="en-US"/>
    </w:rPr>
  </w:style>
  <w:style w:type="paragraph" w:styleId="TM1">
    <w:name w:val="toc 1"/>
    <w:basedOn w:val="Normal"/>
    <w:next w:val="Normal"/>
    <w:autoRedefine/>
    <w:uiPriority w:val="99"/>
    <w:pPr>
      <w:tabs>
        <w:tab w:val="left" w:pos="567"/>
        <w:tab w:val="right" w:pos="9639"/>
      </w:tabs>
      <w:spacing w:before="120"/>
      <w:ind w:left="567" w:right="142" w:hanging="567"/>
      <w:jc w:val="both"/>
    </w:pPr>
    <w:rPr>
      <w:b/>
      <w:bCs/>
      <w:caps/>
    </w:rPr>
  </w:style>
  <w:style w:type="paragraph" w:styleId="TM2">
    <w:name w:val="toc 2"/>
    <w:basedOn w:val="Normal"/>
    <w:next w:val="Normal"/>
    <w:autoRedefine/>
    <w:uiPriority w:val="99"/>
    <w:pPr>
      <w:tabs>
        <w:tab w:val="left" w:pos="851"/>
        <w:tab w:val="right" w:pos="9639"/>
      </w:tabs>
      <w:spacing w:before="120" w:after="120"/>
    </w:pPr>
  </w:style>
  <w:style w:type="paragraph" w:styleId="TM3">
    <w:name w:val="toc 3"/>
    <w:basedOn w:val="Normal"/>
    <w:next w:val="Normal"/>
    <w:autoRedefine/>
    <w:uiPriority w:val="99"/>
    <w:pPr>
      <w:tabs>
        <w:tab w:val="left" w:pos="1701"/>
        <w:tab w:val="right" w:pos="9639"/>
      </w:tabs>
      <w:ind w:left="851"/>
    </w:pPr>
    <w:rPr>
      <w:sz w:val="20"/>
      <w:szCs w:val="20"/>
    </w:rPr>
  </w:style>
  <w:style w:type="paragraph" w:styleId="TM4">
    <w:name w:val="toc 4"/>
    <w:basedOn w:val="Normal"/>
    <w:next w:val="Normal"/>
    <w:autoRedefine/>
    <w:uiPriority w:val="99"/>
    <w:pPr>
      <w:tabs>
        <w:tab w:val="left" w:pos="1701"/>
        <w:tab w:val="right" w:pos="9639"/>
      </w:tabs>
      <w:spacing w:before="240" w:after="240"/>
      <w:ind w:left="1701" w:hanging="1701"/>
    </w:pPr>
    <w:rPr>
      <w:rFonts w:ascii="Arial Bold" w:hAnsi="Arial Bold" w:cs="Arial Bold"/>
      <w:b/>
      <w:bCs/>
      <w:caps/>
      <w:noProof/>
      <w:lang w:eastAsia="en-GB"/>
    </w:rPr>
  </w:style>
  <w:style w:type="paragraph" w:styleId="TM5">
    <w:name w:val="toc 5"/>
    <w:basedOn w:val="Normal"/>
    <w:next w:val="Normal"/>
    <w:autoRedefine/>
    <w:uiPriority w:val="99"/>
    <w:pPr>
      <w:tabs>
        <w:tab w:val="left" w:pos="1134"/>
        <w:tab w:val="right" w:pos="9639"/>
      </w:tabs>
      <w:spacing w:before="120" w:after="120"/>
      <w:ind w:left="1134" w:hanging="1134"/>
    </w:pPr>
    <w:rPr>
      <w:b/>
      <w:bCs/>
    </w:rPr>
  </w:style>
  <w:style w:type="paragraph" w:styleId="TM6">
    <w:name w:val="toc 6"/>
    <w:basedOn w:val="Normal"/>
    <w:next w:val="Normal"/>
    <w:autoRedefine/>
    <w:uiPriority w:val="99"/>
    <w:pPr>
      <w:ind w:left="960"/>
    </w:pPr>
    <w:rPr>
      <w:sz w:val="20"/>
      <w:szCs w:val="20"/>
    </w:rPr>
  </w:style>
  <w:style w:type="paragraph" w:styleId="TM7">
    <w:name w:val="toc 7"/>
    <w:basedOn w:val="Normal"/>
    <w:next w:val="Normal"/>
    <w:autoRedefine/>
    <w:uiPriority w:val="99"/>
    <w:pPr>
      <w:ind w:left="1200"/>
    </w:pPr>
    <w:rPr>
      <w:sz w:val="20"/>
      <w:szCs w:val="20"/>
    </w:rPr>
  </w:style>
  <w:style w:type="paragraph" w:styleId="TM8">
    <w:name w:val="toc 8"/>
    <w:basedOn w:val="Normal"/>
    <w:next w:val="Normal"/>
    <w:autoRedefine/>
    <w:uiPriority w:val="99"/>
    <w:pPr>
      <w:ind w:left="1440"/>
    </w:pPr>
    <w:rPr>
      <w:sz w:val="20"/>
      <w:szCs w:val="20"/>
    </w:rPr>
  </w:style>
  <w:style w:type="paragraph" w:styleId="TM9">
    <w:name w:val="toc 9"/>
    <w:basedOn w:val="Normal"/>
    <w:next w:val="Normal"/>
    <w:autoRedefine/>
    <w:uiPriority w:val="99"/>
    <w:pPr>
      <w:ind w:left="1680"/>
    </w:pPr>
    <w:rPr>
      <w:sz w:val="20"/>
      <w:szCs w:val="20"/>
    </w:rPr>
  </w:style>
  <w:style w:type="paragraph" w:customStyle="1" w:styleId="AnnexHeading1">
    <w:name w:val="Annex Heading 1"/>
    <w:basedOn w:val="Normal"/>
    <w:next w:val="Corpsdetexte"/>
    <w:uiPriority w:val="99"/>
    <w:pPr>
      <w:spacing w:before="120" w:after="120"/>
    </w:pPr>
    <w:rPr>
      <w:b/>
      <w:bCs/>
      <w:caps/>
      <w:sz w:val="24"/>
      <w:szCs w:val="24"/>
      <w:lang w:eastAsia="en-GB"/>
    </w:rPr>
  </w:style>
  <w:style w:type="paragraph" w:customStyle="1" w:styleId="AnnexHeading2">
    <w:name w:val="Annex Heading 2"/>
    <w:basedOn w:val="Normal"/>
    <w:next w:val="Corpsdetexte"/>
    <w:uiPriority w:val="99"/>
    <w:pPr>
      <w:spacing w:before="120" w:after="120"/>
    </w:pPr>
    <w:rPr>
      <w:b/>
      <w:bCs/>
    </w:rPr>
  </w:style>
  <w:style w:type="paragraph" w:customStyle="1" w:styleId="AnnexHeading3">
    <w:name w:val="Annex Heading 3"/>
    <w:basedOn w:val="Normal"/>
    <w:next w:val="Normal"/>
    <w:uiPriority w:val="99"/>
    <w:pPr>
      <w:spacing w:before="120" w:after="120"/>
    </w:pPr>
    <w:rPr>
      <w:lang w:eastAsia="en-GB"/>
    </w:rPr>
  </w:style>
  <w:style w:type="paragraph" w:customStyle="1" w:styleId="AnnexHeading4">
    <w:name w:val="Annex Heading 4"/>
    <w:basedOn w:val="Normal"/>
    <w:next w:val="Corpsdetexte"/>
    <w:uiPriority w:val="99"/>
    <w:pPr>
      <w:spacing w:before="120" w:after="120"/>
    </w:pPr>
    <w:rPr>
      <w:lang w:eastAsia="en-GB"/>
    </w:rPr>
  </w:style>
  <w:style w:type="paragraph" w:styleId="Liste2">
    <w:name w:val="List 2"/>
    <w:basedOn w:val="Normal"/>
    <w:uiPriority w:val="99"/>
    <w:pPr>
      <w:ind w:left="566" w:hanging="283"/>
    </w:pPr>
  </w:style>
  <w:style w:type="paragraph" w:styleId="Retraitcorpsdetexte3">
    <w:name w:val="Body Text Indent 3"/>
    <w:basedOn w:val="Normal"/>
    <w:link w:val="Retraitcorpsdetexte3Car"/>
    <w:uiPriority w:val="99"/>
    <w:pPr>
      <w:spacing w:after="120"/>
      <w:ind w:left="1134"/>
    </w:pPr>
    <w:rPr>
      <w:lang w:val="fr-FR"/>
    </w:rPr>
  </w:style>
  <w:style w:type="character" w:customStyle="1" w:styleId="Retraitcorpsdetexte3Car">
    <w:name w:val="Retrait corps de texte 3 Car"/>
    <w:basedOn w:val="Policepardfaut"/>
    <w:link w:val="Retraitcorpsdetexte3"/>
    <w:uiPriority w:val="99"/>
    <w:rPr>
      <w:rFonts w:ascii="Arial" w:hAnsi="Arial" w:cs="Arial"/>
      <w:sz w:val="22"/>
      <w:szCs w:val="22"/>
      <w:lang w:eastAsia="en-US"/>
    </w:rPr>
  </w:style>
  <w:style w:type="paragraph" w:customStyle="1" w:styleId="AppendixHeading1">
    <w:name w:val="Appendix Heading 1"/>
    <w:basedOn w:val="Normal"/>
    <w:next w:val="Corpsdetexte"/>
    <w:uiPriority w:val="99"/>
    <w:pPr>
      <w:numPr>
        <w:numId w:val="15"/>
      </w:numPr>
      <w:spacing w:before="120" w:after="120"/>
    </w:pPr>
    <w:rPr>
      <w:b/>
      <w:bCs/>
      <w:caps/>
      <w:sz w:val="24"/>
      <w:szCs w:val="24"/>
      <w:lang w:eastAsia="en-GB"/>
    </w:rPr>
  </w:style>
  <w:style w:type="paragraph" w:customStyle="1" w:styleId="AppendixHeading2">
    <w:name w:val="Appendix Heading 2"/>
    <w:basedOn w:val="Normal"/>
    <w:next w:val="Corpsdetexte"/>
    <w:uiPriority w:val="99"/>
    <w:pPr>
      <w:numPr>
        <w:ilvl w:val="1"/>
        <w:numId w:val="15"/>
      </w:numPr>
      <w:spacing w:before="120" w:after="120"/>
    </w:pPr>
    <w:rPr>
      <w:b/>
      <w:bCs/>
      <w:lang w:eastAsia="en-GB"/>
    </w:rPr>
  </w:style>
  <w:style w:type="paragraph" w:styleId="Retrait1religne">
    <w:name w:val="Body Text First Indent"/>
    <w:basedOn w:val="Corpsdetexte"/>
    <w:link w:val="Retrait1religneCar"/>
    <w:uiPriority w:val="99"/>
    <w:pPr>
      <w:ind w:firstLine="210"/>
      <w:jc w:val="left"/>
    </w:pPr>
    <w:rPr>
      <w:sz w:val="22"/>
      <w:szCs w:val="22"/>
    </w:rPr>
  </w:style>
  <w:style w:type="character" w:customStyle="1" w:styleId="Retrait1religneCar">
    <w:name w:val="Retrait 1re ligne Car"/>
    <w:basedOn w:val="CorpsdetexteCar"/>
    <w:link w:val="Retrait1religne"/>
    <w:uiPriority w:val="99"/>
    <w:rPr>
      <w:rFonts w:ascii="Arial" w:hAnsi="Arial" w:cs="Arial"/>
      <w:sz w:val="24"/>
      <w:szCs w:val="24"/>
      <w:lang w:eastAsia="en-US"/>
    </w:rPr>
  </w:style>
  <w:style w:type="paragraph" w:styleId="Corpsdetexte2">
    <w:name w:val="Body Text 2"/>
    <w:basedOn w:val="Normal"/>
    <w:link w:val="Corpsdetexte2Car"/>
    <w:uiPriority w:val="99"/>
    <w:pPr>
      <w:spacing w:after="120" w:line="480" w:lineRule="auto"/>
    </w:pPr>
    <w:rPr>
      <w:lang w:val="fr-FR"/>
    </w:rPr>
  </w:style>
  <w:style w:type="character" w:customStyle="1" w:styleId="Corpsdetexte2Car">
    <w:name w:val="Corps de texte 2 Car"/>
    <w:basedOn w:val="Policepardfaut"/>
    <w:link w:val="Corpsdetexte2"/>
    <w:uiPriority w:val="99"/>
    <w:rPr>
      <w:rFonts w:ascii="Arial" w:hAnsi="Arial" w:cs="Arial"/>
      <w:sz w:val="24"/>
      <w:szCs w:val="24"/>
      <w:lang w:eastAsia="en-US"/>
    </w:rPr>
  </w:style>
  <w:style w:type="paragraph" w:styleId="Retraitcorpset1relig">
    <w:name w:val="Body Text First Indent 2"/>
    <w:basedOn w:val="Retraitcorpsdetexte"/>
    <w:link w:val="Retraitcorpset1religCar"/>
    <w:uiPriority w:val="99"/>
    <w:pPr>
      <w:ind w:left="283" w:firstLine="210"/>
    </w:pPr>
  </w:style>
  <w:style w:type="character" w:customStyle="1" w:styleId="Retraitcorpset1religCar">
    <w:name w:val="Retrait corps et 1re lig. Car"/>
    <w:basedOn w:val="RetraitcorpsdetexteCar"/>
    <w:link w:val="Retraitcorpset1relig"/>
    <w:uiPriority w:val="99"/>
    <w:rPr>
      <w:rFonts w:ascii="Arial" w:hAnsi="Arial" w:cs="Arial"/>
      <w:sz w:val="24"/>
      <w:szCs w:val="24"/>
      <w:lang w:eastAsia="en-US"/>
    </w:rPr>
  </w:style>
  <w:style w:type="paragraph" w:customStyle="1" w:styleId="AppendixHeading3">
    <w:name w:val="Appendix Heading 3"/>
    <w:basedOn w:val="Normal"/>
    <w:next w:val="Normal"/>
    <w:uiPriority w:val="99"/>
    <w:pPr>
      <w:numPr>
        <w:ilvl w:val="2"/>
        <w:numId w:val="15"/>
      </w:numPr>
      <w:spacing w:before="120" w:after="120"/>
    </w:pPr>
    <w:rPr>
      <w:lang w:eastAsia="en-GB"/>
    </w:rPr>
  </w:style>
  <w:style w:type="paragraph" w:styleId="Paragraphedeliste">
    <w:name w:val="List Paragraph"/>
    <w:basedOn w:val="Normal"/>
    <w:uiPriority w:val="99"/>
    <w:qFormat/>
    <w:pPr>
      <w:ind w:left="720"/>
    </w:pPr>
  </w:style>
  <w:style w:type="paragraph" w:customStyle="1" w:styleId="Article">
    <w:name w:val="Article"/>
    <w:basedOn w:val="Normal"/>
    <w:next w:val="List1"/>
    <w:uiPriority w:val="99"/>
    <w:pPr>
      <w:tabs>
        <w:tab w:val="left" w:pos="9638"/>
      </w:tabs>
      <w:spacing w:before="120" w:after="120"/>
      <w:jc w:val="center"/>
    </w:pPr>
    <w:rPr>
      <w:b/>
      <w:bCs/>
      <w:position w:val="-1"/>
    </w:rPr>
  </w:style>
  <w:style w:type="paragraph" w:styleId="Rvision">
    <w:name w:val="Revision"/>
    <w:hidden/>
    <w:uiPriority w:val="99"/>
    <w:rPr>
      <w:rFonts w:ascii="Arial" w:hAnsi="Arial" w:cs="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ala-aism.org" TargetMode="Externa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3353</Words>
  <Characters>18974</Characters>
  <Application>Microsoft Office Word</Application>
  <DocSecurity>0</DocSecurity>
  <Lines>158</Lines>
  <Paragraphs>44</Paragraphs>
  <ScaleCrop>false</ScaleCrop>
  <HeadingPairs>
    <vt:vector size="2" baseType="variant">
      <vt:variant>
        <vt:lpstr>Titre</vt:lpstr>
      </vt:variant>
      <vt:variant>
        <vt:i4>1</vt:i4>
      </vt:variant>
    </vt:vector>
  </HeadingPairs>
  <TitlesOfParts>
    <vt:vector size="1" baseType="lpstr">
      <vt:lpstr>Guidelline Template</vt:lpstr>
    </vt:vector>
  </TitlesOfParts>
  <Company>Hewlett-Packard Company</Company>
  <LinksUpToDate>false</LinksUpToDate>
  <CharactersWithSpaces>22283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Mike Hadley</dc:creator>
  <cp:keywords/>
  <dc:description/>
  <cp:lastModifiedBy>marie-helene</cp:lastModifiedBy>
  <cp:revision>3</cp:revision>
  <cp:lastPrinted>2012-04-11T15:40:00Z</cp:lastPrinted>
  <dcterms:created xsi:type="dcterms:W3CDTF">2012-04-11T15:40:00Z</dcterms:created>
  <dcterms:modified xsi:type="dcterms:W3CDTF">2012-04-11T15:50:00Z</dcterms:modified>
</cp:coreProperties>
</file>